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689517601"/>
        <w:docPartObj>
          <w:docPartGallery w:val="Cover Pages"/>
          <w:docPartUnique/>
        </w:docPartObj>
      </w:sdtPr>
      <w:sdtEndPr>
        <w:rPr>
          <w:rStyle w:val="1Char"/>
          <w:rFonts w:ascii="Arial" w:eastAsiaTheme="majorEastAsia" w:hAnsi="Arial" w:cs="Arial"/>
          <w:b/>
          <w:color w:val="FF0000"/>
          <w:sz w:val="36"/>
          <w:szCs w:val="36"/>
          <w:lang w:val="en-US"/>
        </w:rPr>
      </w:sdtEndPr>
      <w:sdtContent>
        <w:p w14:paraId="0B964A02" w14:textId="588050BD" w:rsidR="00907DC4" w:rsidRDefault="00907DC4">
          <w:r>
            <w:rPr>
              <w:noProof/>
            </w:rPr>
            <mc:AlternateContent>
              <mc:Choice Requires="wpg">
                <w:drawing>
                  <wp:anchor distT="0" distB="0" distL="114300" distR="114300" simplePos="0" relativeHeight="251660288" behindDoc="1" locked="0" layoutInCell="1" allowOverlap="1" wp14:anchorId="1FA1E175" wp14:editId="2052F7DC">
                    <wp:simplePos x="0" y="0"/>
                    <wp:positionH relativeFrom="page">
                      <wp:align>center</wp:align>
                    </wp:positionH>
                    <wp:positionV relativeFrom="page">
                      <wp:align>center</wp:align>
                    </wp:positionV>
                    <wp:extent cx="6864824" cy="9123528"/>
                    <wp:effectExtent l="0" t="0" r="2540" b="635"/>
                    <wp:wrapNone/>
                    <wp:docPr id="193" name="Ομάδα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Ορθογώνιο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Ορθογώνιο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Συντάκτης"/>
                                    <w:tag w:val=""/>
                                    <w:id w:val="945428907"/>
                                    <w:showingPlcHdr/>
                                    <w:dataBinding w:prefixMappings="xmlns:ns0='http://purl.org/dc/elements/1.1/' xmlns:ns1='http://schemas.openxmlformats.org/package/2006/metadata/core-properties' " w:xpath="/ns1:coreProperties[1]/ns0:creator[1]" w:storeItemID="{6C3C8BC8-F283-45AE-878A-BAB7291924A1}"/>
                                    <w:text/>
                                  </w:sdtPr>
                                  <w:sdtContent>
                                    <w:p w14:paraId="53E76A2E" w14:textId="2B460173" w:rsidR="006A7C2F" w:rsidRDefault="006A7C2F" w:rsidP="00392574">
                                      <w:pPr>
                                        <w:pStyle w:val="a5"/>
                                        <w:spacing w:before="120"/>
                                        <w:rPr>
                                          <w:color w:val="FFFFFF" w:themeColor="background1"/>
                                        </w:rPr>
                                      </w:pPr>
                                      <w:r>
                                        <w:rPr>
                                          <w:color w:val="FFFFFF" w:themeColor="background1"/>
                                        </w:rPr>
                                        <w:t xml:space="preserve">     </w:t>
                                      </w:r>
                                    </w:p>
                                  </w:sdtContent>
                                </w:sdt>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Πλαίσιο κειμένου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4472C4" w:themeColor="accent1"/>
                                      <w:sz w:val="72"/>
                                      <w:szCs w:val="72"/>
                                    </w:rPr>
                                    <w:alias w:val="Τίτλος"/>
                                    <w:tag w:val=""/>
                                    <w:id w:val="-9991715"/>
                                    <w:dataBinding w:prefixMappings="xmlns:ns0='http://purl.org/dc/elements/1.1/' xmlns:ns1='http://schemas.openxmlformats.org/package/2006/metadata/core-properties' " w:xpath="/ns1:coreProperties[1]/ns0:title[1]" w:storeItemID="{6C3C8BC8-F283-45AE-878A-BAB7291924A1}"/>
                                    <w:text/>
                                  </w:sdtPr>
                                  <w:sdtContent>
                                    <w:p w14:paraId="2FA9F091" w14:textId="4CB893E0" w:rsidR="006A7C2F" w:rsidRDefault="006A7C2F" w:rsidP="00392574">
                                      <w:pPr>
                                        <w:pStyle w:val="a5"/>
                                        <w:jc w:val="center"/>
                                        <w:rPr>
                                          <w:rFonts w:asciiTheme="majorHAnsi" w:eastAsiaTheme="majorEastAsia" w:hAnsiTheme="majorHAnsi" w:cstheme="majorBidi"/>
                                          <w:caps/>
                                          <w:color w:val="4472C4" w:themeColor="accent1"/>
                                          <w:sz w:val="72"/>
                                          <w:szCs w:val="72"/>
                                        </w:rPr>
                                      </w:pPr>
                                      <w:r>
                                        <w:rPr>
                                          <w:rFonts w:asciiTheme="majorHAnsi" w:eastAsiaTheme="majorEastAsia" w:hAnsiTheme="majorHAnsi" w:cstheme="majorBidi"/>
                                          <w:caps/>
                                          <w:color w:val="4472C4" w:themeColor="accent1"/>
                                          <w:sz w:val="72"/>
                                          <w:szCs w:val="72"/>
                                        </w:rPr>
                                        <w:t xml:space="preserve"> </w:t>
                                      </w:r>
                                      <w:r>
                                        <w:rPr>
                                          <w:rFonts w:asciiTheme="majorHAnsi" w:eastAsiaTheme="majorEastAsia" w:hAnsiTheme="majorHAnsi" w:cstheme="majorBidi"/>
                                          <w:caps/>
                                          <w:color w:val="4472C4" w:themeColor="accent1"/>
                                          <w:sz w:val="72"/>
                                          <w:szCs w:val="72"/>
                                        </w:rPr>
                                        <w:t xml:space="preserve">ΠΕΡΙΒΑΛΛΟΝΤΙΚΑ              ΠΡΟΒΛΗΜΑΤΑ          </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1FA1E175" id="Ομάδα 193" o:spid="_x0000_s1026" style="position:absolute;margin-left:0;margin-top:0;width:540.55pt;height:718.4pt;z-index:-251656192;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">
                    <v:rect id="Ορθογώνιο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Ορθογώνιο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sdt>
                            <w:sdtPr>
                              <w:rPr>
                                <w:color w:val="FFFFFF" w:themeColor="background1"/>
                              </w:rPr>
                              <w:alias w:val="Συντάκτης"/>
                              <w:tag w:val=""/>
                              <w:id w:val="945428907"/>
                              <w:showingPlcHdr/>
                              <w:dataBinding w:prefixMappings="xmlns:ns0='http://purl.org/dc/elements/1.1/' xmlns:ns1='http://schemas.openxmlformats.org/package/2006/metadata/core-properties' " w:xpath="/ns1:coreProperties[1]/ns0:creator[1]" w:storeItemID="{6C3C8BC8-F283-45AE-878A-BAB7291924A1}"/>
                              <w:text/>
                            </w:sdtPr>
                            <w:sdtContent>
                              <w:p w14:paraId="53E76A2E" w14:textId="2B460173" w:rsidR="006A7C2F" w:rsidRDefault="006A7C2F" w:rsidP="00392574">
                                <w:pPr>
                                  <w:pStyle w:val="a5"/>
                                  <w:spacing w:before="120"/>
                                  <w:rPr>
                                    <w:color w:val="FFFFFF" w:themeColor="background1"/>
                                  </w:rPr>
                                </w:pPr>
                                <w:r>
                                  <w:rPr>
                                    <w:color w:val="FFFFFF" w:themeColor="background1"/>
                                  </w:rPr>
                                  <w:t xml:space="preserve">     </w:t>
                                </w:r>
                              </w:p>
                            </w:sdtContent>
                          </w:sdt>
                        </w:txbxContent>
                      </v:textbox>
                    </v:rect>
                    <v:shapetype id="_x0000_t202" coordsize="21600,21600" o:spt="202" path="m,l,21600r21600,l21600,xe">
                      <v:stroke joinstyle="miter"/>
                      <v:path gradientshapeok="t" o:connecttype="rect"/>
                    </v:shapetype>
                    <v:shape id="Πλαίσιο κειμένου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4472C4" w:themeColor="accent1"/>
                                <w:sz w:val="72"/>
                                <w:szCs w:val="72"/>
                              </w:rPr>
                              <w:alias w:val="Τίτλος"/>
                              <w:tag w:val=""/>
                              <w:id w:val="-9991715"/>
                              <w:dataBinding w:prefixMappings="xmlns:ns0='http://purl.org/dc/elements/1.1/' xmlns:ns1='http://schemas.openxmlformats.org/package/2006/metadata/core-properties' " w:xpath="/ns1:coreProperties[1]/ns0:title[1]" w:storeItemID="{6C3C8BC8-F283-45AE-878A-BAB7291924A1}"/>
                              <w:text/>
                            </w:sdtPr>
                            <w:sdtContent>
                              <w:p w14:paraId="2FA9F091" w14:textId="4CB893E0" w:rsidR="006A7C2F" w:rsidRDefault="006A7C2F" w:rsidP="00392574">
                                <w:pPr>
                                  <w:pStyle w:val="a5"/>
                                  <w:jc w:val="center"/>
                                  <w:rPr>
                                    <w:rFonts w:asciiTheme="majorHAnsi" w:eastAsiaTheme="majorEastAsia" w:hAnsiTheme="majorHAnsi" w:cstheme="majorBidi"/>
                                    <w:caps/>
                                    <w:color w:val="4472C4" w:themeColor="accent1"/>
                                    <w:sz w:val="72"/>
                                    <w:szCs w:val="72"/>
                                  </w:rPr>
                                </w:pPr>
                                <w:r>
                                  <w:rPr>
                                    <w:rFonts w:asciiTheme="majorHAnsi" w:eastAsiaTheme="majorEastAsia" w:hAnsiTheme="majorHAnsi" w:cstheme="majorBidi"/>
                                    <w:caps/>
                                    <w:color w:val="4472C4" w:themeColor="accent1"/>
                                    <w:sz w:val="72"/>
                                    <w:szCs w:val="72"/>
                                  </w:rPr>
                                  <w:t xml:space="preserve"> </w:t>
                                </w:r>
                                <w:r>
                                  <w:rPr>
                                    <w:rFonts w:asciiTheme="majorHAnsi" w:eastAsiaTheme="majorEastAsia" w:hAnsiTheme="majorHAnsi" w:cstheme="majorBidi"/>
                                    <w:caps/>
                                    <w:color w:val="4472C4" w:themeColor="accent1"/>
                                    <w:sz w:val="72"/>
                                    <w:szCs w:val="72"/>
                                  </w:rPr>
                                  <w:t xml:space="preserve">ΠΕΡΙΒΑΛΛΟΝΤΙΚΑ              ΠΡΟΒΛΗΜΑΤΑ          </w:t>
                                </w:r>
                              </w:p>
                            </w:sdtContent>
                          </w:sdt>
                        </w:txbxContent>
                      </v:textbox>
                    </v:shape>
                    <w10:wrap anchorx="page" anchory="page"/>
                  </v:group>
                </w:pict>
              </mc:Fallback>
            </mc:AlternateContent>
          </w:r>
        </w:p>
        <w:p w14:paraId="291AC39E" w14:textId="13B87D77" w:rsidR="00907DC4" w:rsidRDefault="00907DC4">
          <w:pPr>
            <w:rPr>
              <w:rStyle w:val="1Char"/>
              <w:rFonts w:ascii="Arial" w:hAnsi="Arial" w:cs="Arial"/>
              <w:b/>
              <w:color w:val="FF0000"/>
              <w:sz w:val="36"/>
              <w:szCs w:val="36"/>
              <w:lang w:val="en-US"/>
            </w:rPr>
          </w:pPr>
          <w:r>
            <w:rPr>
              <w:rStyle w:val="1Char"/>
              <w:rFonts w:ascii="Arial" w:hAnsi="Arial" w:cs="Arial"/>
              <w:b/>
              <w:color w:val="FF0000"/>
              <w:sz w:val="36"/>
              <w:szCs w:val="36"/>
              <w:lang w:val="en-US"/>
            </w:rPr>
            <w:br w:type="page"/>
          </w:r>
        </w:p>
      </w:sdtContent>
    </w:sdt>
    <w:sdt>
      <w:sdtPr>
        <w:id w:val="1645384544"/>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65104EE7" w14:textId="5D6CC688" w:rsidR="00421C3D" w:rsidRDefault="00421C3D">
          <w:pPr>
            <w:pStyle w:val="a6"/>
          </w:pPr>
          <w:r>
            <w:t>Περιεχόμενα</w:t>
          </w:r>
        </w:p>
        <w:p w14:paraId="41FFDAB9" w14:textId="2859953F" w:rsidR="00421C3D" w:rsidRDefault="00421C3D">
          <w:pPr>
            <w:pStyle w:val="10"/>
            <w:tabs>
              <w:tab w:val="right" w:leader="dot" w:pos="9060"/>
            </w:tabs>
            <w:rPr>
              <w:noProof/>
            </w:rPr>
          </w:pPr>
          <w:r>
            <w:fldChar w:fldCharType="begin"/>
          </w:r>
          <w:r>
            <w:instrText xml:space="preserve"> TOC \o "1-3" \h \z \u </w:instrText>
          </w:r>
          <w:r>
            <w:fldChar w:fldCharType="separate"/>
          </w:r>
          <w:hyperlink w:anchor="_Toc509875498" w:history="1">
            <w:r w:rsidRPr="00606AE6">
              <w:rPr>
                <w:rStyle w:val="-"/>
                <w:rFonts w:ascii="Arial" w:hAnsi="Arial" w:cs="Arial"/>
                <w:b/>
                <w:noProof/>
                <w:lang w:val="en-US"/>
              </w:rPr>
              <w:t>CLIMATE CHANGE</w:t>
            </w:r>
            <w:r>
              <w:rPr>
                <w:noProof/>
                <w:webHidden/>
              </w:rPr>
              <w:tab/>
            </w:r>
            <w:r>
              <w:rPr>
                <w:noProof/>
                <w:webHidden/>
              </w:rPr>
              <w:fldChar w:fldCharType="begin"/>
            </w:r>
            <w:r>
              <w:rPr>
                <w:noProof/>
                <w:webHidden/>
              </w:rPr>
              <w:instrText xml:space="preserve"> PAGEREF _Toc509875498 \h </w:instrText>
            </w:r>
            <w:r>
              <w:rPr>
                <w:noProof/>
                <w:webHidden/>
              </w:rPr>
            </w:r>
            <w:r>
              <w:rPr>
                <w:noProof/>
                <w:webHidden/>
              </w:rPr>
              <w:fldChar w:fldCharType="separate"/>
            </w:r>
            <w:r>
              <w:rPr>
                <w:noProof/>
                <w:webHidden/>
              </w:rPr>
              <w:t>1</w:t>
            </w:r>
            <w:r>
              <w:rPr>
                <w:noProof/>
                <w:webHidden/>
              </w:rPr>
              <w:fldChar w:fldCharType="end"/>
            </w:r>
          </w:hyperlink>
        </w:p>
        <w:p w14:paraId="0F76B610" w14:textId="3A2FD9FD" w:rsidR="00421C3D" w:rsidRDefault="00421C3D">
          <w:pPr>
            <w:pStyle w:val="20"/>
            <w:tabs>
              <w:tab w:val="right" w:leader="dot" w:pos="9060"/>
            </w:tabs>
            <w:rPr>
              <w:noProof/>
            </w:rPr>
          </w:pPr>
          <w:hyperlink w:anchor="_Toc509875499" w:history="1">
            <w:r w:rsidRPr="00606AE6">
              <w:rPr>
                <w:rStyle w:val="-"/>
                <w:b/>
                <w:noProof/>
              </w:rPr>
              <w:t>STATISTICS ON CAP MELTING</w:t>
            </w:r>
            <w:r>
              <w:rPr>
                <w:noProof/>
                <w:webHidden/>
              </w:rPr>
              <w:tab/>
            </w:r>
            <w:r>
              <w:rPr>
                <w:noProof/>
                <w:webHidden/>
              </w:rPr>
              <w:fldChar w:fldCharType="begin"/>
            </w:r>
            <w:r>
              <w:rPr>
                <w:noProof/>
                <w:webHidden/>
              </w:rPr>
              <w:instrText xml:space="preserve"> PAGEREF _Toc509875499 \h </w:instrText>
            </w:r>
            <w:r>
              <w:rPr>
                <w:noProof/>
                <w:webHidden/>
              </w:rPr>
            </w:r>
            <w:r>
              <w:rPr>
                <w:noProof/>
                <w:webHidden/>
              </w:rPr>
              <w:fldChar w:fldCharType="separate"/>
            </w:r>
            <w:r>
              <w:rPr>
                <w:noProof/>
                <w:webHidden/>
              </w:rPr>
              <w:t>2</w:t>
            </w:r>
            <w:r>
              <w:rPr>
                <w:noProof/>
                <w:webHidden/>
              </w:rPr>
              <w:fldChar w:fldCharType="end"/>
            </w:r>
          </w:hyperlink>
        </w:p>
        <w:p w14:paraId="583348E5" w14:textId="0319C456" w:rsidR="00421C3D" w:rsidRDefault="00421C3D">
          <w:pPr>
            <w:pStyle w:val="10"/>
            <w:tabs>
              <w:tab w:val="right" w:leader="dot" w:pos="9060"/>
            </w:tabs>
            <w:rPr>
              <w:noProof/>
            </w:rPr>
          </w:pPr>
          <w:hyperlink w:anchor="_Toc509875500" w:history="1">
            <w:r w:rsidRPr="00606AE6">
              <w:rPr>
                <w:rStyle w:val="-"/>
                <w:rFonts w:ascii="Arial" w:hAnsi="Arial" w:cs="Arial"/>
                <w:b/>
                <w:noProof/>
              </w:rPr>
              <w:t>POLAR CAP MELT</w:t>
            </w:r>
            <w:r>
              <w:rPr>
                <w:noProof/>
                <w:webHidden/>
              </w:rPr>
              <w:tab/>
            </w:r>
            <w:r>
              <w:rPr>
                <w:noProof/>
                <w:webHidden/>
              </w:rPr>
              <w:fldChar w:fldCharType="begin"/>
            </w:r>
            <w:r>
              <w:rPr>
                <w:noProof/>
                <w:webHidden/>
              </w:rPr>
              <w:instrText xml:space="preserve"> PAGEREF _Toc509875500 \h </w:instrText>
            </w:r>
            <w:r>
              <w:rPr>
                <w:noProof/>
                <w:webHidden/>
              </w:rPr>
            </w:r>
            <w:r>
              <w:rPr>
                <w:noProof/>
                <w:webHidden/>
              </w:rPr>
              <w:fldChar w:fldCharType="separate"/>
            </w:r>
            <w:r>
              <w:rPr>
                <w:noProof/>
                <w:webHidden/>
              </w:rPr>
              <w:t>4</w:t>
            </w:r>
            <w:r>
              <w:rPr>
                <w:noProof/>
                <w:webHidden/>
              </w:rPr>
              <w:fldChar w:fldCharType="end"/>
            </w:r>
          </w:hyperlink>
        </w:p>
        <w:p w14:paraId="4280652A" w14:textId="751E8E4D" w:rsidR="00421C3D" w:rsidRDefault="00421C3D">
          <w:pPr>
            <w:pStyle w:val="20"/>
            <w:tabs>
              <w:tab w:val="right" w:leader="dot" w:pos="9060"/>
            </w:tabs>
            <w:rPr>
              <w:noProof/>
            </w:rPr>
          </w:pPr>
          <w:hyperlink w:anchor="_Toc509875501" w:history="1">
            <w:r w:rsidRPr="00606AE6">
              <w:rPr>
                <w:rStyle w:val="-"/>
                <w:b/>
                <w:noProof/>
                <w:color w:val="034990" w:themeColor="hyperlink" w:themeShade="BF"/>
                <w:lang w:val="en-US"/>
              </w:rPr>
              <w:t>LESSON</w:t>
            </w:r>
            <w:r>
              <w:rPr>
                <w:noProof/>
                <w:webHidden/>
              </w:rPr>
              <w:tab/>
            </w:r>
            <w:r>
              <w:rPr>
                <w:noProof/>
                <w:webHidden/>
              </w:rPr>
              <w:fldChar w:fldCharType="begin"/>
            </w:r>
            <w:r>
              <w:rPr>
                <w:noProof/>
                <w:webHidden/>
              </w:rPr>
              <w:instrText xml:space="preserve"> PAGEREF _Toc509875501 \h </w:instrText>
            </w:r>
            <w:r>
              <w:rPr>
                <w:noProof/>
                <w:webHidden/>
              </w:rPr>
            </w:r>
            <w:r>
              <w:rPr>
                <w:noProof/>
                <w:webHidden/>
              </w:rPr>
              <w:fldChar w:fldCharType="separate"/>
            </w:r>
            <w:r>
              <w:rPr>
                <w:noProof/>
                <w:webHidden/>
              </w:rPr>
              <w:t>5</w:t>
            </w:r>
            <w:r>
              <w:rPr>
                <w:noProof/>
                <w:webHidden/>
              </w:rPr>
              <w:fldChar w:fldCharType="end"/>
            </w:r>
          </w:hyperlink>
        </w:p>
        <w:p w14:paraId="52B5CC48" w14:textId="5796A3EB" w:rsidR="00421C3D" w:rsidRDefault="00421C3D">
          <w:pPr>
            <w:pStyle w:val="20"/>
            <w:tabs>
              <w:tab w:val="right" w:leader="dot" w:pos="9060"/>
            </w:tabs>
            <w:rPr>
              <w:noProof/>
            </w:rPr>
          </w:pPr>
          <w:hyperlink w:anchor="_Toc509875502" w:history="1">
            <w:r w:rsidRPr="00606AE6">
              <w:rPr>
                <w:rStyle w:val="-"/>
                <w:b/>
                <w:noProof/>
                <w:lang w:val="en-US"/>
              </w:rPr>
              <w:t>TOPIC</w:t>
            </w:r>
            <w:r>
              <w:rPr>
                <w:noProof/>
                <w:webHidden/>
              </w:rPr>
              <w:tab/>
            </w:r>
            <w:r>
              <w:rPr>
                <w:noProof/>
                <w:webHidden/>
              </w:rPr>
              <w:fldChar w:fldCharType="begin"/>
            </w:r>
            <w:r>
              <w:rPr>
                <w:noProof/>
                <w:webHidden/>
              </w:rPr>
              <w:instrText xml:space="preserve"> PAGEREF _Toc509875502 \h </w:instrText>
            </w:r>
            <w:r>
              <w:rPr>
                <w:noProof/>
                <w:webHidden/>
              </w:rPr>
            </w:r>
            <w:r>
              <w:rPr>
                <w:noProof/>
                <w:webHidden/>
              </w:rPr>
              <w:fldChar w:fldCharType="separate"/>
            </w:r>
            <w:r>
              <w:rPr>
                <w:noProof/>
                <w:webHidden/>
              </w:rPr>
              <w:t>5</w:t>
            </w:r>
            <w:r>
              <w:rPr>
                <w:noProof/>
                <w:webHidden/>
              </w:rPr>
              <w:fldChar w:fldCharType="end"/>
            </w:r>
          </w:hyperlink>
        </w:p>
        <w:p w14:paraId="236ABFB3" w14:textId="2C4EAFC2" w:rsidR="00421C3D" w:rsidRDefault="00421C3D">
          <w:pPr>
            <w:pStyle w:val="20"/>
            <w:tabs>
              <w:tab w:val="right" w:leader="dot" w:pos="9060"/>
            </w:tabs>
            <w:rPr>
              <w:noProof/>
            </w:rPr>
          </w:pPr>
          <w:hyperlink w:anchor="_Toc509875503" w:history="1">
            <w:r w:rsidRPr="00606AE6">
              <w:rPr>
                <w:rStyle w:val="-"/>
                <w:b/>
                <w:noProof/>
                <w:lang w:val="en-US"/>
              </w:rPr>
              <w:t>ASSINGMENT</w:t>
            </w:r>
            <w:r>
              <w:rPr>
                <w:noProof/>
                <w:webHidden/>
              </w:rPr>
              <w:tab/>
            </w:r>
            <w:r>
              <w:rPr>
                <w:noProof/>
                <w:webHidden/>
              </w:rPr>
              <w:fldChar w:fldCharType="begin"/>
            </w:r>
            <w:r>
              <w:rPr>
                <w:noProof/>
                <w:webHidden/>
              </w:rPr>
              <w:instrText xml:space="preserve"> PAGEREF _Toc509875503 \h </w:instrText>
            </w:r>
            <w:r>
              <w:rPr>
                <w:noProof/>
                <w:webHidden/>
              </w:rPr>
            </w:r>
            <w:r>
              <w:rPr>
                <w:noProof/>
                <w:webHidden/>
              </w:rPr>
              <w:fldChar w:fldCharType="separate"/>
            </w:r>
            <w:r>
              <w:rPr>
                <w:noProof/>
                <w:webHidden/>
              </w:rPr>
              <w:t>5</w:t>
            </w:r>
            <w:r>
              <w:rPr>
                <w:noProof/>
                <w:webHidden/>
              </w:rPr>
              <w:fldChar w:fldCharType="end"/>
            </w:r>
          </w:hyperlink>
        </w:p>
        <w:p w14:paraId="5148EBD3" w14:textId="4DA164EA" w:rsidR="00421C3D" w:rsidRDefault="00421C3D">
          <w:pPr>
            <w:pStyle w:val="20"/>
            <w:tabs>
              <w:tab w:val="right" w:leader="dot" w:pos="9060"/>
            </w:tabs>
            <w:rPr>
              <w:noProof/>
            </w:rPr>
          </w:pPr>
          <w:hyperlink w:anchor="_Toc509875504" w:history="1">
            <w:r w:rsidRPr="00606AE6">
              <w:rPr>
                <w:rStyle w:val="-"/>
                <w:b/>
                <w:noProof/>
                <w:lang w:val="en-US"/>
              </w:rPr>
              <w:t>Points</w:t>
            </w:r>
            <w:r>
              <w:rPr>
                <w:noProof/>
                <w:webHidden/>
              </w:rPr>
              <w:tab/>
            </w:r>
            <w:r>
              <w:rPr>
                <w:noProof/>
                <w:webHidden/>
              </w:rPr>
              <w:fldChar w:fldCharType="begin"/>
            </w:r>
            <w:r>
              <w:rPr>
                <w:noProof/>
                <w:webHidden/>
              </w:rPr>
              <w:instrText xml:space="preserve"> PAGEREF _Toc509875504 \h </w:instrText>
            </w:r>
            <w:r>
              <w:rPr>
                <w:noProof/>
                <w:webHidden/>
              </w:rPr>
            </w:r>
            <w:r>
              <w:rPr>
                <w:noProof/>
                <w:webHidden/>
              </w:rPr>
              <w:fldChar w:fldCharType="separate"/>
            </w:r>
            <w:r>
              <w:rPr>
                <w:noProof/>
                <w:webHidden/>
              </w:rPr>
              <w:t>5</w:t>
            </w:r>
            <w:r>
              <w:rPr>
                <w:noProof/>
                <w:webHidden/>
              </w:rPr>
              <w:fldChar w:fldCharType="end"/>
            </w:r>
          </w:hyperlink>
        </w:p>
        <w:p w14:paraId="758BE786" w14:textId="19FAC03E" w:rsidR="00421C3D" w:rsidRDefault="00421C3D">
          <w:pPr>
            <w:pStyle w:val="20"/>
            <w:tabs>
              <w:tab w:val="right" w:leader="dot" w:pos="9060"/>
            </w:tabs>
            <w:rPr>
              <w:noProof/>
            </w:rPr>
          </w:pPr>
          <w:hyperlink w:anchor="_Toc509875505" w:history="1">
            <w:r w:rsidRPr="00606AE6">
              <w:rPr>
                <w:rStyle w:val="-"/>
                <w:b/>
                <w:noProof/>
                <w:lang w:val="en-US"/>
              </w:rPr>
              <w:t>DUE</w:t>
            </w:r>
            <w:r>
              <w:rPr>
                <w:noProof/>
                <w:webHidden/>
              </w:rPr>
              <w:tab/>
            </w:r>
            <w:r>
              <w:rPr>
                <w:noProof/>
                <w:webHidden/>
              </w:rPr>
              <w:fldChar w:fldCharType="begin"/>
            </w:r>
            <w:r>
              <w:rPr>
                <w:noProof/>
                <w:webHidden/>
              </w:rPr>
              <w:instrText xml:space="preserve"> PAGEREF _Toc509875505 \h </w:instrText>
            </w:r>
            <w:r>
              <w:rPr>
                <w:noProof/>
                <w:webHidden/>
              </w:rPr>
            </w:r>
            <w:r>
              <w:rPr>
                <w:noProof/>
                <w:webHidden/>
              </w:rPr>
              <w:fldChar w:fldCharType="separate"/>
            </w:r>
            <w:r>
              <w:rPr>
                <w:noProof/>
                <w:webHidden/>
              </w:rPr>
              <w:t>5</w:t>
            </w:r>
            <w:r>
              <w:rPr>
                <w:noProof/>
                <w:webHidden/>
              </w:rPr>
              <w:fldChar w:fldCharType="end"/>
            </w:r>
          </w:hyperlink>
        </w:p>
        <w:p w14:paraId="133DF2C6" w14:textId="2951D625" w:rsidR="00421C3D" w:rsidRDefault="00421C3D">
          <w:pPr>
            <w:pStyle w:val="20"/>
            <w:tabs>
              <w:tab w:val="right" w:leader="dot" w:pos="9060"/>
            </w:tabs>
            <w:rPr>
              <w:noProof/>
            </w:rPr>
          </w:pPr>
          <w:hyperlink w:anchor="_Toc509875506" w:history="1">
            <w:r w:rsidRPr="00606AE6">
              <w:rPr>
                <w:rStyle w:val="-"/>
                <w:b/>
                <w:noProof/>
                <w:lang w:val="en-US"/>
              </w:rPr>
              <w:t>1</w:t>
            </w:r>
            <w:r>
              <w:rPr>
                <w:noProof/>
                <w:webHidden/>
              </w:rPr>
              <w:tab/>
            </w:r>
            <w:r>
              <w:rPr>
                <w:noProof/>
                <w:webHidden/>
              </w:rPr>
              <w:fldChar w:fldCharType="begin"/>
            </w:r>
            <w:r>
              <w:rPr>
                <w:noProof/>
                <w:webHidden/>
              </w:rPr>
              <w:instrText xml:space="preserve"> PAGEREF _Toc509875506 \h </w:instrText>
            </w:r>
            <w:r>
              <w:rPr>
                <w:noProof/>
                <w:webHidden/>
              </w:rPr>
            </w:r>
            <w:r>
              <w:rPr>
                <w:noProof/>
                <w:webHidden/>
              </w:rPr>
              <w:fldChar w:fldCharType="separate"/>
            </w:r>
            <w:r>
              <w:rPr>
                <w:noProof/>
                <w:webHidden/>
              </w:rPr>
              <w:t>5</w:t>
            </w:r>
            <w:r>
              <w:rPr>
                <w:noProof/>
                <w:webHidden/>
              </w:rPr>
              <w:fldChar w:fldCharType="end"/>
            </w:r>
          </w:hyperlink>
        </w:p>
        <w:p w14:paraId="4A974968" w14:textId="2042C5A2" w:rsidR="00421C3D" w:rsidRDefault="00421C3D">
          <w:pPr>
            <w:pStyle w:val="20"/>
            <w:tabs>
              <w:tab w:val="right" w:leader="dot" w:pos="9060"/>
            </w:tabs>
            <w:rPr>
              <w:noProof/>
            </w:rPr>
          </w:pPr>
          <w:hyperlink w:anchor="_Toc509875507" w:history="1">
            <w:r w:rsidRPr="00606AE6">
              <w:rPr>
                <w:rStyle w:val="-"/>
                <w:b/>
                <w:noProof/>
                <w:lang w:val="en-US"/>
              </w:rPr>
              <w:t>What is Distance Learning?</w:t>
            </w:r>
            <w:r>
              <w:rPr>
                <w:noProof/>
                <w:webHidden/>
              </w:rPr>
              <w:tab/>
            </w:r>
            <w:r>
              <w:rPr>
                <w:noProof/>
                <w:webHidden/>
              </w:rPr>
              <w:fldChar w:fldCharType="begin"/>
            </w:r>
            <w:r>
              <w:rPr>
                <w:noProof/>
                <w:webHidden/>
              </w:rPr>
              <w:instrText xml:space="preserve"> PAGEREF _Toc509875507 \h </w:instrText>
            </w:r>
            <w:r>
              <w:rPr>
                <w:noProof/>
                <w:webHidden/>
              </w:rPr>
            </w:r>
            <w:r>
              <w:rPr>
                <w:noProof/>
                <w:webHidden/>
              </w:rPr>
              <w:fldChar w:fldCharType="separate"/>
            </w:r>
            <w:r>
              <w:rPr>
                <w:noProof/>
                <w:webHidden/>
              </w:rPr>
              <w:t>5</w:t>
            </w:r>
            <w:r>
              <w:rPr>
                <w:noProof/>
                <w:webHidden/>
              </w:rPr>
              <w:fldChar w:fldCharType="end"/>
            </w:r>
          </w:hyperlink>
        </w:p>
        <w:p w14:paraId="28E7EC74" w14:textId="449802E8" w:rsidR="00421C3D" w:rsidRDefault="00421C3D">
          <w:pPr>
            <w:pStyle w:val="20"/>
            <w:tabs>
              <w:tab w:val="right" w:leader="dot" w:pos="9060"/>
            </w:tabs>
            <w:rPr>
              <w:noProof/>
            </w:rPr>
          </w:pPr>
          <w:hyperlink w:anchor="_Toc509875508" w:history="1">
            <w:r w:rsidRPr="00606AE6">
              <w:rPr>
                <w:rStyle w:val="-"/>
                <w:b/>
                <w:noProof/>
                <w:lang w:val="en-US"/>
              </w:rPr>
              <w:t>Wiki #1</w:t>
            </w:r>
            <w:r>
              <w:rPr>
                <w:noProof/>
                <w:webHidden/>
              </w:rPr>
              <w:tab/>
            </w:r>
            <w:r>
              <w:rPr>
                <w:noProof/>
                <w:webHidden/>
              </w:rPr>
              <w:fldChar w:fldCharType="begin"/>
            </w:r>
            <w:r>
              <w:rPr>
                <w:noProof/>
                <w:webHidden/>
              </w:rPr>
              <w:instrText xml:space="preserve"> PAGEREF _Toc509875508 \h </w:instrText>
            </w:r>
            <w:r>
              <w:rPr>
                <w:noProof/>
                <w:webHidden/>
              </w:rPr>
            </w:r>
            <w:r>
              <w:rPr>
                <w:noProof/>
                <w:webHidden/>
              </w:rPr>
              <w:fldChar w:fldCharType="separate"/>
            </w:r>
            <w:r>
              <w:rPr>
                <w:noProof/>
                <w:webHidden/>
              </w:rPr>
              <w:t>5</w:t>
            </w:r>
            <w:r>
              <w:rPr>
                <w:noProof/>
                <w:webHidden/>
              </w:rPr>
              <w:fldChar w:fldCharType="end"/>
            </w:r>
          </w:hyperlink>
        </w:p>
        <w:p w14:paraId="6466F787" w14:textId="08F0705F" w:rsidR="00421C3D" w:rsidRDefault="00421C3D">
          <w:pPr>
            <w:pStyle w:val="20"/>
            <w:tabs>
              <w:tab w:val="right" w:leader="dot" w:pos="9060"/>
            </w:tabs>
            <w:rPr>
              <w:noProof/>
            </w:rPr>
          </w:pPr>
          <w:hyperlink w:anchor="_Toc509875509" w:history="1">
            <w:r w:rsidRPr="00606AE6">
              <w:rPr>
                <w:rStyle w:val="-"/>
                <w:b/>
                <w:noProof/>
                <w:lang w:val="en-US"/>
              </w:rPr>
              <w:t>10</w:t>
            </w:r>
            <w:r>
              <w:rPr>
                <w:noProof/>
                <w:webHidden/>
              </w:rPr>
              <w:tab/>
            </w:r>
            <w:r>
              <w:rPr>
                <w:noProof/>
                <w:webHidden/>
              </w:rPr>
              <w:fldChar w:fldCharType="begin"/>
            </w:r>
            <w:r>
              <w:rPr>
                <w:noProof/>
                <w:webHidden/>
              </w:rPr>
              <w:instrText xml:space="preserve"> PAGEREF _Toc509875509 \h </w:instrText>
            </w:r>
            <w:r>
              <w:rPr>
                <w:noProof/>
                <w:webHidden/>
              </w:rPr>
            </w:r>
            <w:r>
              <w:rPr>
                <w:noProof/>
                <w:webHidden/>
              </w:rPr>
              <w:fldChar w:fldCharType="separate"/>
            </w:r>
            <w:r>
              <w:rPr>
                <w:noProof/>
                <w:webHidden/>
              </w:rPr>
              <w:t>5</w:t>
            </w:r>
            <w:r>
              <w:rPr>
                <w:noProof/>
                <w:webHidden/>
              </w:rPr>
              <w:fldChar w:fldCharType="end"/>
            </w:r>
          </w:hyperlink>
        </w:p>
        <w:p w14:paraId="5D32EAA1" w14:textId="52C803C8" w:rsidR="00421C3D" w:rsidRDefault="00421C3D">
          <w:pPr>
            <w:pStyle w:val="20"/>
            <w:tabs>
              <w:tab w:val="right" w:leader="dot" w:pos="9060"/>
            </w:tabs>
            <w:rPr>
              <w:noProof/>
            </w:rPr>
          </w:pPr>
          <w:hyperlink w:anchor="_Toc509875510" w:history="1">
            <w:r w:rsidRPr="00606AE6">
              <w:rPr>
                <w:rStyle w:val="-"/>
                <w:b/>
                <w:noProof/>
                <w:lang w:val="en-US"/>
              </w:rPr>
              <w:t>March 10</w:t>
            </w:r>
            <w:r>
              <w:rPr>
                <w:noProof/>
                <w:webHidden/>
              </w:rPr>
              <w:tab/>
            </w:r>
            <w:r>
              <w:rPr>
                <w:noProof/>
                <w:webHidden/>
              </w:rPr>
              <w:fldChar w:fldCharType="begin"/>
            </w:r>
            <w:r>
              <w:rPr>
                <w:noProof/>
                <w:webHidden/>
              </w:rPr>
              <w:instrText xml:space="preserve"> PAGEREF _Toc509875510 \h </w:instrText>
            </w:r>
            <w:r>
              <w:rPr>
                <w:noProof/>
                <w:webHidden/>
              </w:rPr>
            </w:r>
            <w:r>
              <w:rPr>
                <w:noProof/>
                <w:webHidden/>
              </w:rPr>
              <w:fldChar w:fldCharType="separate"/>
            </w:r>
            <w:r>
              <w:rPr>
                <w:noProof/>
                <w:webHidden/>
              </w:rPr>
              <w:t>5</w:t>
            </w:r>
            <w:r>
              <w:rPr>
                <w:noProof/>
                <w:webHidden/>
              </w:rPr>
              <w:fldChar w:fldCharType="end"/>
            </w:r>
          </w:hyperlink>
        </w:p>
        <w:p w14:paraId="0560149C" w14:textId="58A34970" w:rsidR="00421C3D" w:rsidRDefault="00421C3D">
          <w:pPr>
            <w:pStyle w:val="20"/>
            <w:tabs>
              <w:tab w:val="right" w:leader="dot" w:pos="9060"/>
            </w:tabs>
            <w:rPr>
              <w:noProof/>
            </w:rPr>
          </w:pPr>
          <w:hyperlink w:anchor="_Toc509875511" w:history="1">
            <w:r w:rsidRPr="00606AE6">
              <w:rPr>
                <w:rStyle w:val="-"/>
                <w:b/>
                <w:noProof/>
                <w:lang w:val="en-US"/>
              </w:rPr>
              <w:t>Presentation</w:t>
            </w:r>
            <w:r>
              <w:rPr>
                <w:noProof/>
                <w:webHidden/>
              </w:rPr>
              <w:tab/>
            </w:r>
            <w:r>
              <w:rPr>
                <w:noProof/>
                <w:webHidden/>
              </w:rPr>
              <w:fldChar w:fldCharType="begin"/>
            </w:r>
            <w:r>
              <w:rPr>
                <w:noProof/>
                <w:webHidden/>
              </w:rPr>
              <w:instrText xml:space="preserve"> PAGEREF _Toc509875511 \h </w:instrText>
            </w:r>
            <w:r>
              <w:rPr>
                <w:noProof/>
                <w:webHidden/>
              </w:rPr>
            </w:r>
            <w:r>
              <w:rPr>
                <w:noProof/>
                <w:webHidden/>
              </w:rPr>
              <w:fldChar w:fldCharType="separate"/>
            </w:r>
            <w:r>
              <w:rPr>
                <w:noProof/>
                <w:webHidden/>
              </w:rPr>
              <w:t>5</w:t>
            </w:r>
            <w:r>
              <w:rPr>
                <w:noProof/>
                <w:webHidden/>
              </w:rPr>
              <w:fldChar w:fldCharType="end"/>
            </w:r>
          </w:hyperlink>
        </w:p>
        <w:p w14:paraId="52034A49" w14:textId="320E68DD" w:rsidR="00421C3D" w:rsidRDefault="00421C3D">
          <w:pPr>
            <w:pStyle w:val="20"/>
            <w:tabs>
              <w:tab w:val="right" w:leader="dot" w:pos="9060"/>
            </w:tabs>
            <w:rPr>
              <w:noProof/>
            </w:rPr>
          </w:pPr>
          <w:hyperlink w:anchor="_Toc509875512" w:history="1">
            <w:r w:rsidRPr="00606AE6">
              <w:rPr>
                <w:rStyle w:val="-"/>
                <w:b/>
                <w:noProof/>
                <w:lang w:val="en-US"/>
              </w:rPr>
              <w:t>20</w:t>
            </w:r>
            <w:r>
              <w:rPr>
                <w:noProof/>
                <w:webHidden/>
              </w:rPr>
              <w:tab/>
            </w:r>
            <w:r>
              <w:rPr>
                <w:noProof/>
                <w:webHidden/>
              </w:rPr>
              <w:fldChar w:fldCharType="begin"/>
            </w:r>
            <w:r>
              <w:rPr>
                <w:noProof/>
                <w:webHidden/>
              </w:rPr>
              <w:instrText xml:space="preserve"> PAGEREF _Toc509875512 \h </w:instrText>
            </w:r>
            <w:r>
              <w:rPr>
                <w:noProof/>
                <w:webHidden/>
              </w:rPr>
            </w:r>
            <w:r>
              <w:rPr>
                <w:noProof/>
                <w:webHidden/>
              </w:rPr>
              <w:fldChar w:fldCharType="separate"/>
            </w:r>
            <w:r>
              <w:rPr>
                <w:noProof/>
                <w:webHidden/>
              </w:rPr>
              <w:t>5</w:t>
            </w:r>
            <w:r>
              <w:rPr>
                <w:noProof/>
                <w:webHidden/>
              </w:rPr>
              <w:fldChar w:fldCharType="end"/>
            </w:r>
          </w:hyperlink>
        </w:p>
        <w:p w14:paraId="6345B366" w14:textId="3A45F059" w:rsidR="00421C3D" w:rsidRDefault="00421C3D">
          <w:pPr>
            <w:pStyle w:val="20"/>
            <w:tabs>
              <w:tab w:val="right" w:leader="dot" w:pos="9060"/>
            </w:tabs>
            <w:rPr>
              <w:noProof/>
            </w:rPr>
          </w:pPr>
          <w:hyperlink w:anchor="_Toc509875513" w:history="1">
            <w:r w:rsidRPr="00606AE6">
              <w:rPr>
                <w:rStyle w:val="-"/>
                <w:b/>
                <w:noProof/>
                <w:lang w:val="en-US"/>
              </w:rPr>
              <w:t>2</w:t>
            </w:r>
            <w:r>
              <w:rPr>
                <w:noProof/>
                <w:webHidden/>
              </w:rPr>
              <w:tab/>
            </w:r>
            <w:r>
              <w:rPr>
                <w:noProof/>
                <w:webHidden/>
              </w:rPr>
              <w:fldChar w:fldCharType="begin"/>
            </w:r>
            <w:r>
              <w:rPr>
                <w:noProof/>
                <w:webHidden/>
              </w:rPr>
              <w:instrText xml:space="preserve"> PAGEREF _Toc509875513 \h </w:instrText>
            </w:r>
            <w:r>
              <w:rPr>
                <w:noProof/>
                <w:webHidden/>
              </w:rPr>
            </w:r>
            <w:r>
              <w:rPr>
                <w:noProof/>
                <w:webHidden/>
              </w:rPr>
              <w:fldChar w:fldCharType="separate"/>
            </w:r>
            <w:r>
              <w:rPr>
                <w:noProof/>
                <w:webHidden/>
              </w:rPr>
              <w:t>5</w:t>
            </w:r>
            <w:r>
              <w:rPr>
                <w:noProof/>
                <w:webHidden/>
              </w:rPr>
              <w:fldChar w:fldCharType="end"/>
            </w:r>
          </w:hyperlink>
        </w:p>
        <w:p w14:paraId="04004AF1" w14:textId="77F8ECD0" w:rsidR="00421C3D" w:rsidRDefault="00421C3D">
          <w:pPr>
            <w:pStyle w:val="20"/>
            <w:tabs>
              <w:tab w:val="right" w:leader="dot" w:pos="9060"/>
            </w:tabs>
            <w:rPr>
              <w:noProof/>
            </w:rPr>
          </w:pPr>
          <w:hyperlink w:anchor="_Toc509875514" w:history="1">
            <w:r w:rsidRPr="00606AE6">
              <w:rPr>
                <w:rStyle w:val="-"/>
                <w:b/>
                <w:noProof/>
                <w:lang w:val="en-US"/>
              </w:rPr>
              <w:t>History     &amp;    Theories</w:t>
            </w:r>
            <w:r>
              <w:rPr>
                <w:noProof/>
                <w:webHidden/>
              </w:rPr>
              <w:tab/>
            </w:r>
            <w:r>
              <w:rPr>
                <w:noProof/>
                <w:webHidden/>
              </w:rPr>
              <w:fldChar w:fldCharType="begin"/>
            </w:r>
            <w:r>
              <w:rPr>
                <w:noProof/>
                <w:webHidden/>
              </w:rPr>
              <w:instrText xml:space="preserve"> PAGEREF _Toc509875514 \h </w:instrText>
            </w:r>
            <w:r>
              <w:rPr>
                <w:noProof/>
                <w:webHidden/>
              </w:rPr>
            </w:r>
            <w:r>
              <w:rPr>
                <w:noProof/>
                <w:webHidden/>
              </w:rPr>
              <w:fldChar w:fldCharType="separate"/>
            </w:r>
            <w:r>
              <w:rPr>
                <w:noProof/>
                <w:webHidden/>
              </w:rPr>
              <w:t>5</w:t>
            </w:r>
            <w:r>
              <w:rPr>
                <w:noProof/>
                <w:webHidden/>
              </w:rPr>
              <w:fldChar w:fldCharType="end"/>
            </w:r>
          </w:hyperlink>
        </w:p>
        <w:p w14:paraId="1A47AED5" w14:textId="7846880C" w:rsidR="00421C3D" w:rsidRDefault="00421C3D">
          <w:pPr>
            <w:pStyle w:val="20"/>
            <w:tabs>
              <w:tab w:val="right" w:leader="dot" w:pos="9060"/>
            </w:tabs>
            <w:rPr>
              <w:noProof/>
            </w:rPr>
          </w:pPr>
          <w:hyperlink w:anchor="_Toc509875515" w:history="1">
            <w:r w:rsidRPr="00606AE6">
              <w:rPr>
                <w:rStyle w:val="-"/>
                <w:b/>
                <w:noProof/>
                <w:lang w:val="en-US"/>
              </w:rPr>
              <w:t>Brief paper</w:t>
            </w:r>
            <w:r>
              <w:rPr>
                <w:noProof/>
                <w:webHidden/>
              </w:rPr>
              <w:tab/>
            </w:r>
            <w:r>
              <w:rPr>
                <w:noProof/>
                <w:webHidden/>
              </w:rPr>
              <w:fldChar w:fldCharType="begin"/>
            </w:r>
            <w:r>
              <w:rPr>
                <w:noProof/>
                <w:webHidden/>
              </w:rPr>
              <w:instrText xml:space="preserve"> PAGEREF _Toc509875515 \h </w:instrText>
            </w:r>
            <w:r>
              <w:rPr>
                <w:noProof/>
                <w:webHidden/>
              </w:rPr>
            </w:r>
            <w:r>
              <w:rPr>
                <w:noProof/>
                <w:webHidden/>
              </w:rPr>
              <w:fldChar w:fldCharType="separate"/>
            </w:r>
            <w:r>
              <w:rPr>
                <w:noProof/>
                <w:webHidden/>
              </w:rPr>
              <w:t>5</w:t>
            </w:r>
            <w:r>
              <w:rPr>
                <w:noProof/>
                <w:webHidden/>
              </w:rPr>
              <w:fldChar w:fldCharType="end"/>
            </w:r>
          </w:hyperlink>
        </w:p>
        <w:p w14:paraId="4B0AEC75" w14:textId="4245482D" w:rsidR="00421C3D" w:rsidRDefault="00421C3D">
          <w:pPr>
            <w:pStyle w:val="20"/>
            <w:tabs>
              <w:tab w:val="right" w:leader="dot" w:pos="9060"/>
            </w:tabs>
            <w:rPr>
              <w:noProof/>
            </w:rPr>
          </w:pPr>
          <w:hyperlink w:anchor="_Toc509875516" w:history="1">
            <w:r w:rsidRPr="00606AE6">
              <w:rPr>
                <w:rStyle w:val="-"/>
                <w:b/>
                <w:noProof/>
                <w:lang w:val="en-US"/>
              </w:rPr>
              <w:t>20</w:t>
            </w:r>
            <w:r>
              <w:rPr>
                <w:noProof/>
                <w:webHidden/>
              </w:rPr>
              <w:tab/>
            </w:r>
            <w:r>
              <w:rPr>
                <w:noProof/>
                <w:webHidden/>
              </w:rPr>
              <w:fldChar w:fldCharType="begin"/>
            </w:r>
            <w:r>
              <w:rPr>
                <w:noProof/>
                <w:webHidden/>
              </w:rPr>
              <w:instrText xml:space="preserve"> PAGEREF _Toc509875516 \h </w:instrText>
            </w:r>
            <w:r>
              <w:rPr>
                <w:noProof/>
                <w:webHidden/>
              </w:rPr>
            </w:r>
            <w:r>
              <w:rPr>
                <w:noProof/>
                <w:webHidden/>
              </w:rPr>
              <w:fldChar w:fldCharType="separate"/>
            </w:r>
            <w:r>
              <w:rPr>
                <w:noProof/>
                <w:webHidden/>
              </w:rPr>
              <w:t>5</w:t>
            </w:r>
            <w:r>
              <w:rPr>
                <w:noProof/>
                <w:webHidden/>
              </w:rPr>
              <w:fldChar w:fldCharType="end"/>
            </w:r>
          </w:hyperlink>
        </w:p>
        <w:p w14:paraId="7D1E1E7D" w14:textId="14A08A14" w:rsidR="00421C3D" w:rsidRDefault="00421C3D">
          <w:pPr>
            <w:pStyle w:val="20"/>
            <w:tabs>
              <w:tab w:val="right" w:leader="dot" w:pos="9060"/>
            </w:tabs>
            <w:rPr>
              <w:noProof/>
            </w:rPr>
          </w:pPr>
          <w:hyperlink w:anchor="_Toc509875517" w:history="1">
            <w:r w:rsidRPr="00606AE6">
              <w:rPr>
                <w:rStyle w:val="-"/>
                <w:b/>
                <w:noProof/>
                <w:lang w:val="en-US"/>
              </w:rPr>
              <w:t>March 24</w:t>
            </w:r>
            <w:r>
              <w:rPr>
                <w:noProof/>
                <w:webHidden/>
              </w:rPr>
              <w:tab/>
            </w:r>
            <w:r>
              <w:rPr>
                <w:noProof/>
                <w:webHidden/>
              </w:rPr>
              <w:fldChar w:fldCharType="begin"/>
            </w:r>
            <w:r>
              <w:rPr>
                <w:noProof/>
                <w:webHidden/>
              </w:rPr>
              <w:instrText xml:space="preserve"> PAGEREF _Toc509875517 \h </w:instrText>
            </w:r>
            <w:r>
              <w:rPr>
                <w:noProof/>
                <w:webHidden/>
              </w:rPr>
            </w:r>
            <w:r>
              <w:rPr>
                <w:noProof/>
                <w:webHidden/>
              </w:rPr>
              <w:fldChar w:fldCharType="separate"/>
            </w:r>
            <w:r>
              <w:rPr>
                <w:noProof/>
                <w:webHidden/>
              </w:rPr>
              <w:t>5</w:t>
            </w:r>
            <w:r>
              <w:rPr>
                <w:noProof/>
                <w:webHidden/>
              </w:rPr>
              <w:fldChar w:fldCharType="end"/>
            </w:r>
          </w:hyperlink>
        </w:p>
        <w:p w14:paraId="0784A763" w14:textId="3738BA45" w:rsidR="00421C3D" w:rsidRDefault="00421C3D">
          <w:pPr>
            <w:pStyle w:val="20"/>
            <w:tabs>
              <w:tab w:val="right" w:leader="dot" w:pos="9060"/>
            </w:tabs>
            <w:rPr>
              <w:noProof/>
            </w:rPr>
          </w:pPr>
          <w:hyperlink w:anchor="_Toc509875518" w:history="1">
            <w:r w:rsidRPr="00606AE6">
              <w:rPr>
                <w:rStyle w:val="-"/>
                <w:b/>
                <w:noProof/>
                <w:lang w:val="en-US"/>
              </w:rPr>
              <w:t>Spring Break</w:t>
            </w:r>
            <w:r>
              <w:rPr>
                <w:noProof/>
                <w:webHidden/>
              </w:rPr>
              <w:tab/>
            </w:r>
            <w:r>
              <w:rPr>
                <w:noProof/>
                <w:webHidden/>
              </w:rPr>
              <w:fldChar w:fldCharType="begin"/>
            </w:r>
            <w:r>
              <w:rPr>
                <w:noProof/>
                <w:webHidden/>
              </w:rPr>
              <w:instrText xml:space="preserve"> PAGEREF _Toc509875518 \h </w:instrText>
            </w:r>
            <w:r>
              <w:rPr>
                <w:noProof/>
                <w:webHidden/>
              </w:rPr>
            </w:r>
            <w:r>
              <w:rPr>
                <w:noProof/>
                <w:webHidden/>
              </w:rPr>
              <w:fldChar w:fldCharType="separate"/>
            </w:r>
            <w:r>
              <w:rPr>
                <w:noProof/>
                <w:webHidden/>
              </w:rPr>
              <w:t>5</w:t>
            </w:r>
            <w:r>
              <w:rPr>
                <w:noProof/>
                <w:webHidden/>
              </w:rPr>
              <w:fldChar w:fldCharType="end"/>
            </w:r>
          </w:hyperlink>
        </w:p>
        <w:p w14:paraId="07162BC1" w14:textId="5B36C699" w:rsidR="00421C3D" w:rsidRDefault="00421C3D">
          <w:pPr>
            <w:pStyle w:val="20"/>
            <w:tabs>
              <w:tab w:val="right" w:leader="dot" w:pos="9060"/>
            </w:tabs>
            <w:rPr>
              <w:noProof/>
            </w:rPr>
          </w:pPr>
          <w:hyperlink w:anchor="_Toc509875519" w:history="1">
            <w:r w:rsidRPr="00606AE6">
              <w:rPr>
                <w:rStyle w:val="-"/>
                <w:b/>
                <w:noProof/>
                <w:lang w:val="en-US"/>
              </w:rPr>
              <w:t>3</w:t>
            </w:r>
            <w:r>
              <w:rPr>
                <w:noProof/>
                <w:webHidden/>
              </w:rPr>
              <w:tab/>
            </w:r>
            <w:r>
              <w:rPr>
                <w:noProof/>
                <w:webHidden/>
              </w:rPr>
              <w:fldChar w:fldCharType="begin"/>
            </w:r>
            <w:r>
              <w:rPr>
                <w:noProof/>
                <w:webHidden/>
              </w:rPr>
              <w:instrText xml:space="preserve"> PAGEREF _Toc509875519 \h </w:instrText>
            </w:r>
            <w:r>
              <w:rPr>
                <w:noProof/>
                <w:webHidden/>
              </w:rPr>
            </w:r>
            <w:r>
              <w:rPr>
                <w:noProof/>
                <w:webHidden/>
              </w:rPr>
              <w:fldChar w:fldCharType="separate"/>
            </w:r>
            <w:r>
              <w:rPr>
                <w:noProof/>
                <w:webHidden/>
              </w:rPr>
              <w:t>5</w:t>
            </w:r>
            <w:r>
              <w:rPr>
                <w:noProof/>
                <w:webHidden/>
              </w:rPr>
              <w:fldChar w:fldCharType="end"/>
            </w:r>
          </w:hyperlink>
        </w:p>
        <w:p w14:paraId="789933B9" w14:textId="3914BB61" w:rsidR="00421C3D" w:rsidRDefault="00421C3D">
          <w:pPr>
            <w:pStyle w:val="20"/>
            <w:tabs>
              <w:tab w:val="right" w:leader="dot" w:pos="9060"/>
            </w:tabs>
            <w:rPr>
              <w:noProof/>
            </w:rPr>
          </w:pPr>
          <w:hyperlink w:anchor="_Toc509875520" w:history="1">
            <w:r w:rsidRPr="00606AE6">
              <w:rPr>
                <w:rStyle w:val="-"/>
                <w:b/>
                <w:noProof/>
                <w:lang w:val="en-US"/>
              </w:rPr>
              <w:t>Distance learners</w:t>
            </w:r>
            <w:r>
              <w:rPr>
                <w:noProof/>
                <w:webHidden/>
              </w:rPr>
              <w:tab/>
            </w:r>
            <w:r>
              <w:rPr>
                <w:noProof/>
                <w:webHidden/>
              </w:rPr>
              <w:fldChar w:fldCharType="begin"/>
            </w:r>
            <w:r>
              <w:rPr>
                <w:noProof/>
                <w:webHidden/>
              </w:rPr>
              <w:instrText xml:space="preserve"> PAGEREF _Toc509875520 \h </w:instrText>
            </w:r>
            <w:r>
              <w:rPr>
                <w:noProof/>
                <w:webHidden/>
              </w:rPr>
            </w:r>
            <w:r>
              <w:rPr>
                <w:noProof/>
                <w:webHidden/>
              </w:rPr>
              <w:fldChar w:fldCharType="separate"/>
            </w:r>
            <w:r>
              <w:rPr>
                <w:noProof/>
                <w:webHidden/>
              </w:rPr>
              <w:t>5</w:t>
            </w:r>
            <w:r>
              <w:rPr>
                <w:noProof/>
                <w:webHidden/>
              </w:rPr>
              <w:fldChar w:fldCharType="end"/>
            </w:r>
          </w:hyperlink>
        </w:p>
        <w:p w14:paraId="28622B48" w14:textId="4CAA998E" w:rsidR="00421C3D" w:rsidRDefault="00421C3D">
          <w:pPr>
            <w:pStyle w:val="20"/>
            <w:tabs>
              <w:tab w:val="right" w:leader="dot" w:pos="9060"/>
            </w:tabs>
            <w:rPr>
              <w:noProof/>
            </w:rPr>
          </w:pPr>
          <w:hyperlink w:anchor="_Toc509875521" w:history="1">
            <w:r w:rsidRPr="00606AE6">
              <w:rPr>
                <w:rStyle w:val="-"/>
                <w:b/>
                <w:noProof/>
                <w:lang w:val="en-US"/>
              </w:rPr>
              <w:t>Discussion 1</w:t>
            </w:r>
            <w:r>
              <w:rPr>
                <w:noProof/>
                <w:webHidden/>
              </w:rPr>
              <w:tab/>
            </w:r>
            <w:r>
              <w:rPr>
                <w:noProof/>
                <w:webHidden/>
              </w:rPr>
              <w:fldChar w:fldCharType="begin"/>
            </w:r>
            <w:r>
              <w:rPr>
                <w:noProof/>
                <w:webHidden/>
              </w:rPr>
              <w:instrText xml:space="preserve"> PAGEREF _Toc509875521 \h </w:instrText>
            </w:r>
            <w:r>
              <w:rPr>
                <w:noProof/>
                <w:webHidden/>
              </w:rPr>
            </w:r>
            <w:r>
              <w:rPr>
                <w:noProof/>
                <w:webHidden/>
              </w:rPr>
              <w:fldChar w:fldCharType="separate"/>
            </w:r>
            <w:r>
              <w:rPr>
                <w:noProof/>
                <w:webHidden/>
              </w:rPr>
              <w:t>5</w:t>
            </w:r>
            <w:r>
              <w:rPr>
                <w:noProof/>
                <w:webHidden/>
              </w:rPr>
              <w:fldChar w:fldCharType="end"/>
            </w:r>
          </w:hyperlink>
        </w:p>
        <w:p w14:paraId="5923325C" w14:textId="69611FF3" w:rsidR="00421C3D" w:rsidRDefault="00421C3D">
          <w:pPr>
            <w:pStyle w:val="20"/>
            <w:tabs>
              <w:tab w:val="right" w:leader="dot" w:pos="9060"/>
            </w:tabs>
            <w:rPr>
              <w:noProof/>
            </w:rPr>
          </w:pPr>
          <w:hyperlink w:anchor="_Toc509875522" w:history="1">
            <w:r w:rsidRPr="00606AE6">
              <w:rPr>
                <w:rStyle w:val="-"/>
                <w:b/>
                <w:noProof/>
                <w:lang w:val="en-US"/>
              </w:rPr>
              <w:t>10</w:t>
            </w:r>
            <w:r>
              <w:rPr>
                <w:noProof/>
                <w:webHidden/>
              </w:rPr>
              <w:tab/>
            </w:r>
            <w:r>
              <w:rPr>
                <w:noProof/>
                <w:webHidden/>
              </w:rPr>
              <w:fldChar w:fldCharType="begin"/>
            </w:r>
            <w:r>
              <w:rPr>
                <w:noProof/>
                <w:webHidden/>
              </w:rPr>
              <w:instrText xml:space="preserve"> PAGEREF _Toc509875522 \h </w:instrText>
            </w:r>
            <w:r>
              <w:rPr>
                <w:noProof/>
                <w:webHidden/>
              </w:rPr>
            </w:r>
            <w:r>
              <w:rPr>
                <w:noProof/>
                <w:webHidden/>
              </w:rPr>
              <w:fldChar w:fldCharType="separate"/>
            </w:r>
            <w:r>
              <w:rPr>
                <w:noProof/>
                <w:webHidden/>
              </w:rPr>
              <w:t>5</w:t>
            </w:r>
            <w:r>
              <w:rPr>
                <w:noProof/>
                <w:webHidden/>
              </w:rPr>
              <w:fldChar w:fldCharType="end"/>
            </w:r>
          </w:hyperlink>
        </w:p>
        <w:p w14:paraId="364FDF05" w14:textId="14893373" w:rsidR="00421C3D" w:rsidRDefault="00421C3D">
          <w:pPr>
            <w:pStyle w:val="20"/>
            <w:tabs>
              <w:tab w:val="right" w:leader="dot" w:pos="9060"/>
            </w:tabs>
            <w:rPr>
              <w:noProof/>
            </w:rPr>
          </w:pPr>
          <w:hyperlink w:anchor="_Toc509875523" w:history="1">
            <w:r w:rsidRPr="00606AE6">
              <w:rPr>
                <w:rStyle w:val="-"/>
                <w:b/>
                <w:noProof/>
                <w:lang w:val="en-US"/>
              </w:rPr>
              <w:t>April 7</w:t>
            </w:r>
            <w:r>
              <w:rPr>
                <w:noProof/>
                <w:webHidden/>
              </w:rPr>
              <w:tab/>
            </w:r>
            <w:r>
              <w:rPr>
                <w:noProof/>
                <w:webHidden/>
              </w:rPr>
              <w:fldChar w:fldCharType="begin"/>
            </w:r>
            <w:r>
              <w:rPr>
                <w:noProof/>
                <w:webHidden/>
              </w:rPr>
              <w:instrText xml:space="preserve"> PAGEREF _Toc509875523 \h </w:instrText>
            </w:r>
            <w:r>
              <w:rPr>
                <w:noProof/>
                <w:webHidden/>
              </w:rPr>
            </w:r>
            <w:r>
              <w:rPr>
                <w:noProof/>
                <w:webHidden/>
              </w:rPr>
              <w:fldChar w:fldCharType="separate"/>
            </w:r>
            <w:r>
              <w:rPr>
                <w:noProof/>
                <w:webHidden/>
              </w:rPr>
              <w:t>5</w:t>
            </w:r>
            <w:r>
              <w:rPr>
                <w:noProof/>
                <w:webHidden/>
              </w:rPr>
              <w:fldChar w:fldCharType="end"/>
            </w:r>
          </w:hyperlink>
        </w:p>
        <w:p w14:paraId="312B965D" w14:textId="0DE629B4" w:rsidR="00421C3D" w:rsidRDefault="00421C3D">
          <w:pPr>
            <w:pStyle w:val="20"/>
            <w:tabs>
              <w:tab w:val="right" w:leader="dot" w:pos="9060"/>
            </w:tabs>
            <w:rPr>
              <w:noProof/>
            </w:rPr>
          </w:pPr>
          <w:hyperlink w:anchor="_Toc509875524" w:history="1">
            <w:r w:rsidRPr="00606AE6">
              <w:rPr>
                <w:rStyle w:val="-"/>
                <w:b/>
                <w:noProof/>
                <w:lang w:val="en-US"/>
              </w:rPr>
              <w:t>Group Project</w:t>
            </w:r>
            <w:r>
              <w:rPr>
                <w:noProof/>
                <w:webHidden/>
              </w:rPr>
              <w:tab/>
            </w:r>
            <w:r>
              <w:rPr>
                <w:noProof/>
                <w:webHidden/>
              </w:rPr>
              <w:fldChar w:fldCharType="begin"/>
            </w:r>
            <w:r>
              <w:rPr>
                <w:noProof/>
                <w:webHidden/>
              </w:rPr>
              <w:instrText xml:space="preserve"> PAGEREF _Toc509875524 \h </w:instrText>
            </w:r>
            <w:r>
              <w:rPr>
                <w:noProof/>
                <w:webHidden/>
              </w:rPr>
            </w:r>
            <w:r>
              <w:rPr>
                <w:noProof/>
                <w:webHidden/>
              </w:rPr>
              <w:fldChar w:fldCharType="separate"/>
            </w:r>
            <w:r>
              <w:rPr>
                <w:noProof/>
                <w:webHidden/>
              </w:rPr>
              <w:t>5</w:t>
            </w:r>
            <w:r>
              <w:rPr>
                <w:noProof/>
                <w:webHidden/>
              </w:rPr>
              <w:fldChar w:fldCharType="end"/>
            </w:r>
          </w:hyperlink>
        </w:p>
        <w:p w14:paraId="70343590" w14:textId="35D17224" w:rsidR="00421C3D" w:rsidRDefault="00421C3D">
          <w:pPr>
            <w:pStyle w:val="20"/>
            <w:tabs>
              <w:tab w:val="right" w:leader="dot" w:pos="9060"/>
            </w:tabs>
            <w:rPr>
              <w:noProof/>
            </w:rPr>
          </w:pPr>
          <w:hyperlink w:anchor="_Toc509875525" w:history="1">
            <w:r w:rsidRPr="00606AE6">
              <w:rPr>
                <w:rStyle w:val="-"/>
                <w:b/>
                <w:noProof/>
                <w:lang w:val="en-US"/>
              </w:rPr>
              <w:t>50</w:t>
            </w:r>
            <w:r>
              <w:rPr>
                <w:noProof/>
                <w:webHidden/>
              </w:rPr>
              <w:tab/>
            </w:r>
            <w:r>
              <w:rPr>
                <w:noProof/>
                <w:webHidden/>
              </w:rPr>
              <w:fldChar w:fldCharType="begin"/>
            </w:r>
            <w:r>
              <w:rPr>
                <w:noProof/>
                <w:webHidden/>
              </w:rPr>
              <w:instrText xml:space="preserve"> PAGEREF _Toc509875525 \h </w:instrText>
            </w:r>
            <w:r>
              <w:rPr>
                <w:noProof/>
                <w:webHidden/>
              </w:rPr>
            </w:r>
            <w:r>
              <w:rPr>
                <w:noProof/>
                <w:webHidden/>
              </w:rPr>
              <w:fldChar w:fldCharType="separate"/>
            </w:r>
            <w:r>
              <w:rPr>
                <w:noProof/>
                <w:webHidden/>
              </w:rPr>
              <w:t>5</w:t>
            </w:r>
            <w:r>
              <w:rPr>
                <w:noProof/>
                <w:webHidden/>
              </w:rPr>
              <w:fldChar w:fldCharType="end"/>
            </w:r>
          </w:hyperlink>
        </w:p>
        <w:p w14:paraId="1DF7D5F7" w14:textId="777313D3" w:rsidR="00421C3D" w:rsidRDefault="00421C3D">
          <w:pPr>
            <w:pStyle w:val="20"/>
            <w:tabs>
              <w:tab w:val="right" w:leader="dot" w:pos="9060"/>
            </w:tabs>
            <w:rPr>
              <w:noProof/>
            </w:rPr>
          </w:pPr>
          <w:hyperlink w:anchor="_Toc509875526" w:history="1">
            <w:r w:rsidRPr="00606AE6">
              <w:rPr>
                <w:rStyle w:val="-"/>
                <w:b/>
                <w:noProof/>
                <w:lang w:val="en-US"/>
              </w:rPr>
              <w:t>April 14</w:t>
            </w:r>
            <w:r>
              <w:rPr>
                <w:noProof/>
                <w:webHidden/>
              </w:rPr>
              <w:tab/>
            </w:r>
            <w:r>
              <w:rPr>
                <w:noProof/>
                <w:webHidden/>
              </w:rPr>
              <w:fldChar w:fldCharType="begin"/>
            </w:r>
            <w:r>
              <w:rPr>
                <w:noProof/>
                <w:webHidden/>
              </w:rPr>
              <w:instrText xml:space="preserve"> PAGEREF _Toc509875526 \h </w:instrText>
            </w:r>
            <w:r>
              <w:rPr>
                <w:noProof/>
                <w:webHidden/>
              </w:rPr>
            </w:r>
            <w:r>
              <w:rPr>
                <w:noProof/>
                <w:webHidden/>
              </w:rPr>
              <w:fldChar w:fldCharType="separate"/>
            </w:r>
            <w:r>
              <w:rPr>
                <w:noProof/>
                <w:webHidden/>
              </w:rPr>
              <w:t>5</w:t>
            </w:r>
            <w:r>
              <w:rPr>
                <w:noProof/>
                <w:webHidden/>
              </w:rPr>
              <w:fldChar w:fldCharType="end"/>
            </w:r>
          </w:hyperlink>
        </w:p>
        <w:p w14:paraId="47D839EC" w14:textId="70C476AA" w:rsidR="00421C3D" w:rsidRDefault="00421C3D">
          <w:pPr>
            <w:pStyle w:val="20"/>
            <w:tabs>
              <w:tab w:val="right" w:leader="dot" w:pos="9060"/>
            </w:tabs>
            <w:rPr>
              <w:noProof/>
            </w:rPr>
          </w:pPr>
          <w:hyperlink w:anchor="_Toc509875527" w:history="1">
            <w:r w:rsidRPr="00606AE6">
              <w:rPr>
                <w:rStyle w:val="-"/>
                <w:b/>
                <w:noProof/>
                <w:lang w:val="en-US"/>
              </w:rPr>
              <w:t>4</w:t>
            </w:r>
            <w:r>
              <w:rPr>
                <w:noProof/>
                <w:webHidden/>
              </w:rPr>
              <w:tab/>
            </w:r>
            <w:r>
              <w:rPr>
                <w:noProof/>
                <w:webHidden/>
              </w:rPr>
              <w:fldChar w:fldCharType="begin"/>
            </w:r>
            <w:r>
              <w:rPr>
                <w:noProof/>
                <w:webHidden/>
              </w:rPr>
              <w:instrText xml:space="preserve"> PAGEREF _Toc509875527 \h </w:instrText>
            </w:r>
            <w:r>
              <w:rPr>
                <w:noProof/>
                <w:webHidden/>
              </w:rPr>
            </w:r>
            <w:r>
              <w:rPr>
                <w:noProof/>
                <w:webHidden/>
              </w:rPr>
              <w:fldChar w:fldCharType="separate"/>
            </w:r>
            <w:r>
              <w:rPr>
                <w:noProof/>
                <w:webHidden/>
              </w:rPr>
              <w:t>5</w:t>
            </w:r>
            <w:r>
              <w:rPr>
                <w:noProof/>
                <w:webHidden/>
              </w:rPr>
              <w:fldChar w:fldCharType="end"/>
            </w:r>
          </w:hyperlink>
        </w:p>
        <w:p w14:paraId="4D3300BB" w14:textId="4FC06480" w:rsidR="00421C3D" w:rsidRDefault="00421C3D">
          <w:pPr>
            <w:pStyle w:val="20"/>
            <w:tabs>
              <w:tab w:val="right" w:leader="dot" w:pos="9060"/>
            </w:tabs>
            <w:rPr>
              <w:noProof/>
            </w:rPr>
          </w:pPr>
          <w:hyperlink w:anchor="_Toc509875528" w:history="1">
            <w:r w:rsidRPr="00606AE6">
              <w:rPr>
                <w:rStyle w:val="-"/>
                <w:b/>
                <w:noProof/>
                <w:lang w:val="en-US"/>
              </w:rPr>
              <w:t>Media selection</w:t>
            </w:r>
            <w:r>
              <w:rPr>
                <w:noProof/>
                <w:webHidden/>
              </w:rPr>
              <w:tab/>
            </w:r>
            <w:r>
              <w:rPr>
                <w:noProof/>
                <w:webHidden/>
              </w:rPr>
              <w:fldChar w:fldCharType="begin"/>
            </w:r>
            <w:r>
              <w:rPr>
                <w:noProof/>
                <w:webHidden/>
              </w:rPr>
              <w:instrText xml:space="preserve"> PAGEREF _Toc509875528 \h </w:instrText>
            </w:r>
            <w:r>
              <w:rPr>
                <w:noProof/>
                <w:webHidden/>
              </w:rPr>
            </w:r>
            <w:r>
              <w:rPr>
                <w:noProof/>
                <w:webHidden/>
              </w:rPr>
              <w:fldChar w:fldCharType="separate"/>
            </w:r>
            <w:r>
              <w:rPr>
                <w:noProof/>
                <w:webHidden/>
              </w:rPr>
              <w:t>5</w:t>
            </w:r>
            <w:r>
              <w:rPr>
                <w:noProof/>
                <w:webHidden/>
              </w:rPr>
              <w:fldChar w:fldCharType="end"/>
            </w:r>
          </w:hyperlink>
        </w:p>
        <w:p w14:paraId="38AFD249" w14:textId="7F92F88A" w:rsidR="00421C3D" w:rsidRDefault="00421C3D">
          <w:pPr>
            <w:pStyle w:val="20"/>
            <w:tabs>
              <w:tab w:val="right" w:leader="dot" w:pos="9060"/>
            </w:tabs>
            <w:rPr>
              <w:noProof/>
            </w:rPr>
          </w:pPr>
          <w:hyperlink w:anchor="_Toc509875529" w:history="1">
            <w:r w:rsidRPr="00606AE6">
              <w:rPr>
                <w:rStyle w:val="-"/>
                <w:b/>
                <w:noProof/>
                <w:lang w:val="en-US"/>
              </w:rPr>
              <w:t>Bloog #1</w:t>
            </w:r>
            <w:r>
              <w:rPr>
                <w:noProof/>
                <w:webHidden/>
              </w:rPr>
              <w:tab/>
            </w:r>
            <w:r>
              <w:rPr>
                <w:noProof/>
                <w:webHidden/>
              </w:rPr>
              <w:fldChar w:fldCharType="begin"/>
            </w:r>
            <w:r>
              <w:rPr>
                <w:noProof/>
                <w:webHidden/>
              </w:rPr>
              <w:instrText xml:space="preserve"> PAGEREF _Toc509875529 \h </w:instrText>
            </w:r>
            <w:r>
              <w:rPr>
                <w:noProof/>
                <w:webHidden/>
              </w:rPr>
            </w:r>
            <w:r>
              <w:rPr>
                <w:noProof/>
                <w:webHidden/>
              </w:rPr>
              <w:fldChar w:fldCharType="separate"/>
            </w:r>
            <w:r>
              <w:rPr>
                <w:noProof/>
                <w:webHidden/>
              </w:rPr>
              <w:t>5</w:t>
            </w:r>
            <w:r>
              <w:rPr>
                <w:noProof/>
                <w:webHidden/>
              </w:rPr>
              <w:fldChar w:fldCharType="end"/>
            </w:r>
          </w:hyperlink>
        </w:p>
        <w:p w14:paraId="4C2317E1" w14:textId="03E69F41" w:rsidR="00421C3D" w:rsidRDefault="00421C3D">
          <w:pPr>
            <w:pStyle w:val="20"/>
            <w:tabs>
              <w:tab w:val="right" w:leader="dot" w:pos="9060"/>
            </w:tabs>
            <w:rPr>
              <w:noProof/>
            </w:rPr>
          </w:pPr>
          <w:hyperlink w:anchor="_Toc509875530" w:history="1">
            <w:r w:rsidRPr="00606AE6">
              <w:rPr>
                <w:rStyle w:val="-"/>
                <w:b/>
                <w:noProof/>
                <w:lang w:val="en-US"/>
              </w:rPr>
              <w:t>10</w:t>
            </w:r>
            <w:r>
              <w:rPr>
                <w:noProof/>
                <w:webHidden/>
              </w:rPr>
              <w:tab/>
            </w:r>
            <w:r>
              <w:rPr>
                <w:noProof/>
                <w:webHidden/>
              </w:rPr>
              <w:fldChar w:fldCharType="begin"/>
            </w:r>
            <w:r>
              <w:rPr>
                <w:noProof/>
                <w:webHidden/>
              </w:rPr>
              <w:instrText xml:space="preserve"> PAGEREF _Toc509875530 \h </w:instrText>
            </w:r>
            <w:r>
              <w:rPr>
                <w:noProof/>
                <w:webHidden/>
              </w:rPr>
            </w:r>
            <w:r>
              <w:rPr>
                <w:noProof/>
                <w:webHidden/>
              </w:rPr>
              <w:fldChar w:fldCharType="separate"/>
            </w:r>
            <w:r>
              <w:rPr>
                <w:noProof/>
                <w:webHidden/>
              </w:rPr>
              <w:t>5</w:t>
            </w:r>
            <w:r>
              <w:rPr>
                <w:noProof/>
                <w:webHidden/>
              </w:rPr>
              <w:fldChar w:fldCharType="end"/>
            </w:r>
          </w:hyperlink>
        </w:p>
        <w:p w14:paraId="7957F903" w14:textId="65D60EFD" w:rsidR="00421C3D" w:rsidRDefault="00421C3D">
          <w:pPr>
            <w:pStyle w:val="20"/>
            <w:tabs>
              <w:tab w:val="right" w:leader="dot" w:pos="9060"/>
            </w:tabs>
            <w:rPr>
              <w:noProof/>
            </w:rPr>
          </w:pPr>
          <w:hyperlink w:anchor="_Toc509875531" w:history="1">
            <w:r w:rsidRPr="00606AE6">
              <w:rPr>
                <w:rStyle w:val="-"/>
                <w:b/>
                <w:noProof/>
                <w:lang w:val="en-US"/>
              </w:rPr>
              <w:t>April 21</w:t>
            </w:r>
            <w:r>
              <w:rPr>
                <w:noProof/>
                <w:webHidden/>
              </w:rPr>
              <w:tab/>
            </w:r>
            <w:r>
              <w:rPr>
                <w:noProof/>
                <w:webHidden/>
              </w:rPr>
              <w:fldChar w:fldCharType="begin"/>
            </w:r>
            <w:r>
              <w:rPr>
                <w:noProof/>
                <w:webHidden/>
              </w:rPr>
              <w:instrText xml:space="preserve"> PAGEREF _Toc509875531 \h </w:instrText>
            </w:r>
            <w:r>
              <w:rPr>
                <w:noProof/>
                <w:webHidden/>
              </w:rPr>
            </w:r>
            <w:r>
              <w:rPr>
                <w:noProof/>
                <w:webHidden/>
              </w:rPr>
              <w:fldChar w:fldCharType="separate"/>
            </w:r>
            <w:r>
              <w:rPr>
                <w:noProof/>
                <w:webHidden/>
              </w:rPr>
              <w:t>5</w:t>
            </w:r>
            <w:r>
              <w:rPr>
                <w:noProof/>
                <w:webHidden/>
              </w:rPr>
              <w:fldChar w:fldCharType="end"/>
            </w:r>
          </w:hyperlink>
        </w:p>
        <w:p w14:paraId="3EF8E5F8" w14:textId="6AC969DF" w:rsidR="00421C3D" w:rsidRDefault="00421C3D">
          <w:pPr>
            <w:pStyle w:val="20"/>
            <w:tabs>
              <w:tab w:val="right" w:leader="dot" w:pos="9060"/>
            </w:tabs>
            <w:rPr>
              <w:noProof/>
            </w:rPr>
          </w:pPr>
          <w:hyperlink w:anchor="_Toc509875532" w:history="1">
            <w:r w:rsidRPr="00606AE6">
              <w:rPr>
                <w:rStyle w:val="-"/>
                <w:b/>
                <w:noProof/>
                <w:color w:val="034990" w:themeColor="hyperlink" w:themeShade="BF"/>
              </w:rPr>
              <w:t>CHANGES IN FIONA</w:t>
            </w:r>
            <w:r>
              <w:rPr>
                <w:noProof/>
                <w:webHidden/>
              </w:rPr>
              <w:tab/>
            </w:r>
            <w:r>
              <w:rPr>
                <w:noProof/>
                <w:webHidden/>
              </w:rPr>
              <w:fldChar w:fldCharType="begin"/>
            </w:r>
            <w:r>
              <w:rPr>
                <w:noProof/>
                <w:webHidden/>
              </w:rPr>
              <w:instrText xml:space="preserve"> PAGEREF _Toc509875532 \h </w:instrText>
            </w:r>
            <w:r>
              <w:rPr>
                <w:noProof/>
                <w:webHidden/>
              </w:rPr>
            </w:r>
            <w:r>
              <w:rPr>
                <w:noProof/>
                <w:webHidden/>
              </w:rPr>
              <w:fldChar w:fldCharType="separate"/>
            </w:r>
            <w:r>
              <w:rPr>
                <w:noProof/>
                <w:webHidden/>
              </w:rPr>
              <w:t>5</w:t>
            </w:r>
            <w:r>
              <w:rPr>
                <w:noProof/>
                <w:webHidden/>
              </w:rPr>
              <w:fldChar w:fldCharType="end"/>
            </w:r>
          </w:hyperlink>
        </w:p>
        <w:p w14:paraId="6D9B3AED" w14:textId="7EBF022B" w:rsidR="00421C3D" w:rsidRDefault="00421C3D">
          <w:pPr>
            <w:pStyle w:val="20"/>
            <w:tabs>
              <w:tab w:val="right" w:leader="dot" w:pos="9060"/>
            </w:tabs>
            <w:rPr>
              <w:noProof/>
            </w:rPr>
          </w:pPr>
          <w:hyperlink w:anchor="_Toc509875533" w:history="1">
            <w:r w:rsidRPr="00606AE6">
              <w:rPr>
                <w:rStyle w:val="-"/>
                <w:b/>
                <w:noProof/>
                <w:color w:val="034990" w:themeColor="hyperlink" w:themeShade="BF"/>
              </w:rPr>
              <w:t>HEAT DIFFERENTIATION AMONG ZONES</w:t>
            </w:r>
            <w:r>
              <w:rPr>
                <w:noProof/>
                <w:webHidden/>
              </w:rPr>
              <w:tab/>
            </w:r>
            <w:r>
              <w:rPr>
                <w:noProof/>
                <w:webHidden/>
              </w:rPr>
              <w:fldChar w:fldCharType="begin"/>
            </w:r>
            <w:r>
              <w:rPr>
                <w:noProof/>
                <w:webHidden/>
              </w:rPr>
              <w:instrText xml:space="preserve"> PAGEREF _Toc509875533 \h </w:instrText>
            </w:r>
            <w:r>
              <w:rPr>
                <w:noProof/>
                <w:webHidden/>
              </w:rPr>
            </w:r>
            <w:r>
              <w:rPr>
                <w:noProof/>
                <w:webHidden/>
              </w:rPr>
              <w:fldChar w:fldCharType="separate"/>
            </w:r>
            <w:r>
              <w:rPr>
                <w:noProof/>
                <w:webHidden/>
              </w:rPr>
              <w:t>8</w:t>
            </w:r>
            <w:r>
              <w:rPr>
                <w:noProof/>
                <w:webHidden/>
              </w:rPr>
              <w:fldChar w:fldCharType="end"/>
            </w:r>
          </w:hyperlink>
        </w:p>
        <w:p w14:paraId="77307C26" w14:textId="3745880F" w:rsidR="00421C3D" w:rsidRDefault="00421C3D">
          <w:pPr>
            <w:pStyle w:val="10"/>
            <w:tabs>
              <w:tab w:val="right" w:leader="dot" w:pos="9060"/>
            </w:tabs>
            <w:rPr>
              <w:noProof/>
            </w:rPr>
          </w:pPr>
          <w:hyperlink w:anchor="_Toc509875534" w:history="1">
            <w:r w:rsidRPr="00606AE6">
              <w:rPr>
                <w:rStyle w:val="-"/>
                <w:b/>
                <w:noProof/>
              </w:rPr>
              <w:t>Η ΟΙΚΟΓΕΝΕΙΑ ΜΟΥ</w:t>
            </w:r>
            <w:r>
              <w:rPr>
                <w:noProof/>
                <w:webHidden/>
              </w:rPr>
              <w:tab/>
            </w:r>
            <w:r>
              <w:rPr>
                <w:noProof/>
                <w:webHidden/>
              </w:rPr>
              <w:fldChar w:fldCharType="begin"/>
            </w:r>
            <w:r>
              <w:rPr>
                <w:noProof/>
                <w:webHidden/>
              </w:rPr>
              <w:instrText xml:space="preserve"> PAGEREF _Toc509875534 \h </w:instrText>
            </w:r>
            <w:r>
              <w:rPr>
                <w:noProof/>
                <w:webHidden/>
              </w:rPr>
            </w:r>
            <w:r>
              <w:rPr>
                <w:noProof/>
                <w:webHidden/>
              </w:rPr>
              <w:fldChar w:fldCharType="separate"/>
            </w:r>
            <w:r>
              <w:rPr>
                <w:noProof/>
                <w:webHidden/>
              </w:rPr>
              <w:t>9</w:t>
            </w:r>
            <w:r>
              <w:rPr>
                <w:noProof/>
                <w:webHidden/>
              </w:rPr>
              <w:fldChar w:fldCharType="end"/>
            </w:r>
          </w:hyperlink>
        </w:p>
        <w:p w14:paraId="3DAFF039" w14:textId="01816E30" w:rsidR="00421C3D" w:rsidRDefault="00421C3D">
          <w:r>
            <w:rPr>
              <w:b/>
              <w:bCs/>
            </w:rPr>
            <w:fldChar w:fldCharType="end"/>
          </w:r>
        </w:p>
      </w:sdtContent>
    </w:sdt>
    <w:p w14:paraId="65FCA8D6" w14:textId="2167E076" w:rsidR="009C1187" w:rsidRPr="00614575" w:rsidRDefault="009C1187" w:rsidP="00EE4D8D">
      <w:pPr>
        <w:spacing w:before="240" w:after="0" w:line="360" w:lineRule="auto"/>
        <w:jc w:val="center"/>
        <w:rPr>
          <w:rFonts w:ascii="Arial" w:hAnsi="Arial" w:cs="Arial"/>
          <w:sz w:val="28"/>
          <w:szCs w:val="28"/>
          <w:lang w:val="en-US"/>
        </w:rPr>
      </w:pPr>
      <w:bookmarkStart w:id="0" w:name="_Toc509875498"/>
      <w:r w:rsidRPr="00552C26">
        <w:rPr>
          <w:rStyle w:val="1Char"/>
          <w:rFonts w:ascii="Arial" w:hAnsi="Arial" w:cs="Arial"/>
          <w:b/>
          <w:color w:val="FF0000"/>
          <w:sz w:val="36"/>
          <w:szCs w:val="36"/>
          <w:lang w:val="en-US"/>
        </w:rPr>
        <w:t>CLIMATE CHANGE</w:t>
      </w:r>
      <w:bookmarkEnd w:id="0"/>
    </w:p>
    <w:p w14:paraId="662C6375" w14:textId="14087F06" w:rsidR="00022538" w:rsidRDefault="00552C26" w:rsidP="00482F7D">
      <w:pPr>
        <w:spacing w:line="360" w:lineRule="auto"/>
        <w:rPr>
          <w:sz w:val="28"/>
          <w:szCs w:val="28"/>
          <w:lang w:val="en-US"/>
        </w:rPr>
      </w:pPr>
      <w:r w:rsidRPr="00FC21F1">
        <w:rPr>
          <w:rFonts w:ascii="Times New Roman" w:hAnsi="Times New Roman" w:cs="Times New Roman"/>
          <w:sz w:val="28"/>
          <w:szCs w:val="28"/>
          <w:lang w:val="en-US"/>
        </w:rPr>
        <w:t xml:space="preserve">    </w:t>
      </w:r>
      <w:r w:rsidR="00022538" w:rsidRPr="00FC21F1">
        <w:rPr>
          <w:rFonts w:ascii="Times New Roman" w:hAnsi="Times New Roman" w:cs="Times New Roman"/>
          <w:sz w:val="28"/>
          <w:szCs w:val="28"/>
          <w:lang w:val="en-US"/>
        </w:rPr>
        <w:t xml:space="preserve">The effects of </w:t>
      </w:r>
      <w:ins w:id="1" w:author="stevi kotrotsiou" w:date="2018-03-27T00:58:00Z">
        <w:r w:rsidR="006A7C2F">
          <w:rPr>
            <w:rFonts w:ascii="Times New Roman" w:hAnsi="Times New Roman" w:cs="Times New Roman"/>
            <w:sz w:val="28"/>
            <w:szCs w:val="28"/>
            <w:lang w:val="en-US"/>
          </w:rPr>
          <w:t>worldwide</w:t>
        </w:r>
      </w:ins>
      <w:del w:id="2" w:author="stevi kotrotsiou" w:date="2018-03-27T00:57:00Z">
        <w:r w:rsidR="00022538" w:rsidRPr="00FC21F1" w:rsidDel="006A7C2F">
          <w:rPr>
            <w:rFonts w:ascii="Times New Roman" w:hAnsi="Times New Roman" w:cs="Times New Roman"/>
            <w:sz w:val="28"/>
            <w:szCs w:val="28"/>
            <w:lang w:val="en-US"/>
          </w:rPr>
          <w:delText>global</w:delText>
        </w:r>
      </w:del>
      <w:r w:rsidR="00022538" w:rsidRPr="00FC21F1">
        <w:rPr>
          <w:rFonts w:ascii="Times New Roman" w:hAnsi="Times New Roman" w:cs="Times New Roman"/>
          <w:sz w:val="28"/>
          <w:szCs w:val="28"/>
          <w:lang w:val="en-US"/>
        </w:rPr>
        <w:t xml:space="preserve"> warming in the Arctic, or climate change in the Arctic include rising temperatures, loss of sea ice, and melting of the Greenland ice sheet with a related cold temperature anomaly, observed in </w:t>
      </w:r>
      <w:ins w:id="3" w:author="stevi kotrotsiou" w:date="2018-03-27T00:59:00Z">
        <w:r w:rsidR="006A7C2F">
          <w:rPr>
            <w:rFonts w:ascii="Times New Roman" w:hAnsi="Times New Roman" w:cs="Times New Roman"/>
            <w:sz w:val="28"/>
            <w:szCs w:val="28"/>
            <w:lang w:val="en-US"/>
          </w:rPr>
          <w:t>present</w:t>
        </w:r>
      </w:ins>
      <w:del w:id="4" w:author="stevi kotrotsiou" w:date="2018-03-27T00:59:00Z">
        <w:r w:rsidR="00022538" w:rsidRPr="00FC21F1" w:rsidDel="006A7C2F">
          <w:rPr>
            <w:rFonts w:ascii="Times New Roman" w:hAnsi="Times New Roman" w:cs="Times New Roman"/>
            <w:sz w:val="28"/>
            <w:szCs w:val="28"/>
            <w:lang w:val="en-US"/>
          </w:rPr>
          <w:delText>re</w:delText>
        </w:r>
      </w:del>
      <w:del w:id="5" w:author="stevi kotrotsiou" w:date="2018-03-27T00:58:00Z">
        <w:r w:rsidR="00022538" w:rsidRPr="00FC21F1" w:rsidDel="006A7C2F">
          <w:rPr>
            <w:rFonts w:ascii="Times New Roman" w:hAnsi="Times New Roman" w:cs="Times New Roman"/>
            <w:sz w:val="28"/>
            <w:szCs w:val="28"/>
            <w:lang w:val="en-US"/>
          </w:rPr>
          <w:delText>cent</w:delText>
        </w:r>
      </w:del>
      <w:r w:rsidR="00022538" w:rsidRPr="00FC21F1">
        <w:rPr>
          <w:rFonts w:ascii="Times New Roman" w:hAnsi="Times New Roman" w:cs="Times New Roman"/>
          <w:sz w:val="28"/>
          <w:szCs w:val="28"/>
          <w:lang w:val="en-US"/>
        </w:rPr>
        <w:t xml:space="preserve"> years.[1][2][3] Potential methane release from the region, especially through the thawing of permafrost and methane clathrates, is also a concern. The Arctic warms twice as fast compared to the rest of the </w:t>
      </w:r>
      <w:proofErr w:type="gramStart"/>
      <w:r w:rsidR="00022538" w:rsidRPr="00FC21F1">
        <w:rPr>
          <w:rFonts w:ascii="Times New Roman" w:hAnsi="Times New Roman" w:cs="Times New Roman"/>
          <w:sz w:val="28"/>
          <w:szCs w:val="28"/>
          <w:lang w:val="en-US"/>
        </w:rPr>
        <w:t>world.[</w:t>
      </w:r>
      <w:proofErr w:type="gramEnd"/>
      <w:r w:rsidR="00022538" w:rsidRPr="00FC21F1">
        <w:rPr>
          <w:rFonts w:ascii="Times New Roman" w:hAnsi="Times New Roman" w:cs="Times New Roman"/>
          <w:sz w:val="28"/>
          <w:szCs w:val="28"/>
          <w:lang w:val="en-US"/>
        </w:rPr>
        <w:t xml:space="preserve">4] The pronounced warming signal, the amplified response of the Arctic to global warming, it is often seen as a leading indicator of global warming. The melting of Greenland's ice sheet is linked to polar amplification.[5][6] According to a study published in 2016, about 0.5◦C of the warming in the Arctic has been attributed to reductions in sulfate aerosols in Europe since 1980According to the Intergovernmental Panel on </w:t>
      </w:r>
      <w:proofErr w:type="spellStart"/>
      <w:ins w:id="6" w:author="stevi kotrotsiou" w:date="2018-03-27T01:01:00Z">
        <w:r w:rsidR="006A7C2F">
          <w:rPr>
            <w:rFonts w:ascii="Times New Roman" w:hAnsi="Times New Roman" w:cs="Times New Roman"/>
            <w:sz w:val="28"/>
            <w:szCs w:val="28"/>
            <w:lang w:val="en-US"/>
          </w:rPr>
          <w:t>enviromental</w:t>
        </w:r>
      </w:ins>
      <w:proofErr w:type="spellEnd"/>
      <w:del w:id="7" w:author="stevi kotrotsiou" w:date="2018-03-27T01:00:00Z">
        <w:r w:rsidR="00022538" w:rsidRPr="00FC21F1" w:rsidDel="006A7C2F">
          <w:rPr>
            <w:rFonts w:ascii="Times New Roman" w:hAnsi="Times New Roman" w:cs="Times New Roman"/>
            <w:sz w:val="28"/>
            <w:szCs w:val="28"/>
            <w:lang w:val="en-US"/>
          </w:rPr>
          <w:delText>Climate</w:delText>
        </w:r>
      </w:del>
      <w:r w:rsidR="00022538" w:rsidRPr="00FC21F1">
        <w:rPr>
          <w:rFonts w:ascii="Times New Roman" w:hAnsi="Times New Roman" w:cs="Times New Roman"/>
          <w:sz w:val="28"/>
          <w:szCs w:val="28"/>
          <w:lang w:val="en-US"/>
        </w:rPr>
        <w:t xml:space="preserve"> Change, "warming in the Arctic, as indicated by daily maximum and minimum temperatures, has been as great as in any other part of the world."[8] The period of 1995–2005 was the </w:t>
      </w:r>
      <w:ins w:id="8" w:author="stevi kotrotsiou" w:date="2018-03-27T01:05:00Z">
        <w:r w:rsidR="00325C42">
          <w:rPr>
            <w:rFonts w:ascii="Times New Roman" w:hAnsi="Times New Roman" w:cs="Times New Roman"/>
            <w:sz w:val="28"/>
            <w:szCs w:val="28"/>
            <w:lang w:val="en-US"/>
          </w:rPr>
          <w:t>warmest</w:t>
        </w:r>
      </w:ins>
      <w:del w:id="9" w:author="stevi kotrotsiou" w:date="2018-03-27T01:04:00Z">
        <w:r w:rsidR="00022538" w:rsidRPr="00FC21F1" w:rsidDel="00325C42">
          <w:rPr>
            <w:rFonts w:ascii="Times New Roman" w:hAnsi="Times New Roman" w:cs="Times New Roman"/>
            <w:sz w:val="28"/>
            <w:szCs w:val="28"/>
            <w:lang w:val="en-US"/>
          </w:rPr>
          <w:delText>warmest</w:delText>
        </w:r>
      </w:del>
      <w:r w:rsidR="00022538" w:rsidRPr="00FC21F1">
        <w:rPr>
          <w:rFonts w:ascii="Times New Roman" w:hAnsi="Times New Roman" w:cs="Times New Roman"/>
          <w:sz w:val="28"/>
          <w:szCs w:val="28"/>
          <w:lang w:val="en-US"/>
        </w:rPr>
        <w:t xml:space="preserve"> decade in the Arctic since at least the 17th century, with temperatures 2 °C (3.6 °F) above the 1951–1990 average.[9] Some regions within the Arctic have warmed even more rapidly, with Alaska and western Canada's temperature rising by 3 to 4 °C (5.40 to 7.20 °F).[10] This warming has been caused not only by the rise in greenhouse gas concentration, but also the deposition of soot on Arctic ice.[11] A 2013 article published in Geophysical Research Letters has shown that temperatures in the region haven't been as high as they currently are since at least 44,000 years ago and perhaps as long as 120,000 years ago. The authors conclude that "anthropogenic increases in greenhouse gases have led to unprecedented </w:t>
      </w:r>
      <w:ins w:id="10" w:author="stevi kotrotsiou" w:date="2018-03-27T01:06:00Z">
        <w:r w:rsidR="00325C42">
          <w:rPr>
            <w:rFonts w:ascii="Times New Roman" w:hAnsi="Times New Roman" w:cs="Times New Roman"/>
            <w:sz w:val="28"/>
            <w:szCs w:val="28"/>
            <w:lang w:val="en-US"/>
          </w:rPr>
          <w:t>topical</w:t>
        </w:r>
      </w:ins>
      <w:bookmarkStart w:id="11" w:name="_GoBack"/>
      <w:bookmarkEnd w:id="11"/>
      <w:del w:id="12" w:author="stevi kotrotsiou" w:date="2018-03-27T01:06:00Z">
        <w:r w:rsidR="00022538" w:rsidRPr="00FC21F1" w:rsidDel="00325C42">
          <w:rPr>
            <w:rFonts w:ascii="Times New Roman" w:hAnsi="Times New Roman" w:cs="Times New Roman"/>
            <w:sz w:val="28"/>
            <w:szCs w:val="28"/>
            <w:lang w:val="en-US"/>
          </w:rPr>
          <w:delText>regional</w:delText>
        </w:r>
      </w:del>
      <w:r w:rsidR="00022538" w:rsidRPr="00FC21F1">
        <w:rPr>
          <w:rFonts w:ascii="Times New Roman" w:hAnsi="Times New Roman" w:cs="Times New Roman"/>
          <w:sz w:val="28"/>
          <w:szCs w:val="28"/>
          <w:lang w:val="en-US"/>
        </w:rPr>
        <w:t xml:space="preserve"> warmth</w:t>
      </w:r>
      <w:r w:rsidR="00022538" w:rsidRPr="00022538">
        <w:rPr>
          <w:sz w:val="28"/>
          <w:szCs w:val="28"/>
          <w:lang w:val="en-US"/>
        </w:rPr>
        <w:t>.</w:t>
      </w:r>
    </w:p>
    <w:p w14:paraId="0F470F6C" w14:textId="77777777" w:rsidR="00022538" w:rsidRDefault="00022538">
      <w:pPr>
        <w:rPr>
          <w:sz w:val="28"/>
          <w:szCs w:val="28"/>
          <w:lang w:val="en-US"/>
        </w:rPr>
      </w:pPr>
      <w:r>
        <w:rPr>
          <w:sz w:val="28"/>
          <w:szCs w:val="28"/>
          <w:lang w:val="en-US"/>
        </w:rPr>
        <w:lastRenderedPageBreak/>
        <w:br w:type="page"/>
      </w:r>
    </w:p>
    <w:p w14:paraId="751CB17B" w14:textId="68D1B1EB" w:rsidR="00117717" w:rsidRDefault="009C1187" w:rsidP="00117717">
      <w:pPr>
        <w:spacing w:line="360" w:lineRule="auto"/>
        <w:jc w:val="center"/>
        <w:rPr>
          <w:sz w:val="28"/>
          <w:szCs w:val="28"/>
          <w:lang w:val="en-US"/>
        </w:rPr>
      </w:pPr>
      <w:bookmarkStart w:id="13" w:name="_Toc509875499"/>
      <w:r w:rsidRPr="00117717">
        <w:rPr>
          <w:rStyle w:val="2Char"/>
          <w:b/>
        </w:rPr>
        <w:lastRenderedPageBreak/>
        <w:t>STATISTICS ON CAP MELTING</w:t>
      </w:r>
      <w:bookmarkEnd w:id="13"/>
    </w:p>
    <w:p w14:paraId="2EABFE59" w14:textId="59C89A06" w:rsidR="00022538" w:rsidRPr="00FC21F1" w:rsidRDefault="00552C26" w:rsidP="00482F7D">
      <w:pPr>
        <w:spacing w:line="360" w:lineRule="auto"/>
        <w:rPr>
          <w:rFonts w:ascii="Times New Roman" w:hAnsi="Times New Roman" w:cs="Times New Roman"/>
          <w:sz w:val="28"/>
          <w:szCs w:val="28"/>
          <w:lang w:val="en-US"/>
        </w:rPr>
      </w:pPr>
      <w:r w:rsidRPr="00FC21F1">
        <w:rPr>
          <w:rFonts w:ascii="Times New Roman" w:hAnsi="Times New Roman" w:cs="Times New Roman"/>
          <w:sz w:val="28"/>
          <w:szCs w:val="28"/>
          <w:lang w:val="en-US"/>
        </w:rPr>
        <w:t xml:space="preserve">      </w:t>
      </w:r>
      <w:r w:rsidR="00022538" w:rsidRPr="00FC21F1">
        <w:rPr>
          <w:rFonts w:ascii="Times New Roman" w:hAnsi="Times New Roman" w:cs="Times New Roman"/>
          <w:sz w:val="28"/>
          <w:szCs w:val="28"/>
          <w:lang w:val="en-US"/>
        </w:rPr>
        <w:t>From 2008 to 2011, Arctic sea ice minimum extent was higher than 2007, but it did not return to the levels of previous years.[32][33] In 2012 however, the 2007 record low was broken in late August with three weeks still left in the melt season.[34] It continued to fall, bottoming out on 16 September 2012 at 3.41 million square kilometers (1.32 million square miles), or 760,000 square kilometers (293,000 square miles) below the previous low set on 18 September 2007 and 50% below the 1979–2000 average.[35][36]</w:t>
      </w:r>
    </w:p>
    <w:p w14:paraId="17496A56" w14:textId="77777777" w:rsidR="00022538" w:rsidRPr="00FC21F1" w:rsidRDefault="00022538" w:rsidP="00482F7D">
      <w:pPr>
        <w:spacing w:line="360" w:lineRule="auto"/>
        <w:rPr>
          <w:rFonts w:ascii="Times New Roman" w:hAnsi="Times New Roman" w:cs="Times New Roman"/>
          <w:sz w:val="28"/>
          <w:szCs w:val="28"/>
          <w:lang w:val="en-US"/>
        </w:rPr>
      </w:pPr>
    </w:p>
    <w:p w14:paraId="5391E5FE" w14:textId="77777777" w:rsidR="00022538" w:rsidRPr="00FC21F1" w:rsidRDefault="00022538" w:rsidP="00482F7D">
      <w:pPr>
        <w:spacing w:line="360" w:lineRule="auto"/>
        <w:rPr>
          <w:rFonts w:ascii="Times New Roman" w:hAnsi="Times New Roman" w:cs="Times New Roman"/>
          <w:sz w:val="28"/>
          <w:szCs w:val="28"/>
          <w:lang w:val="en-US"/>
        </w:rPr>
      </w:pPr>
      <w:r w:rsidRPr="00FC21F1">
        <w:rPr>
          <w:rFonts w:ascii="Times New Roman" w:hAnsi="Times New Roman" w:cs="Times New Roman"/>
          <w:sz w:val="28"/>
          <w:szCs w:val="28"/>
          <w:lang w:val="en-US"/>
        </w:rPr>
        <w:t>The rate of the decline in entire Arctic ice coverage is accelerating. From 1979–1996, the average per decade decline in entire ice coverage was a 2.2% decline in ice extent and a 3% decline in ice area. For the decade ending 2008, these values have risen to 10.1% and 10.7%, respectively. These are comparable to the September to September loss rates in year-round ice (i.e., perennial ice, which survives throughout the year), which averaged a retreat of 10.2% and 11.4% per decade, respectively, for the period 1979–2007Reliable measurement of sea ice edges began with the satellite era in the late 1970s. Before this time, sea ice area and extent were monitored less precisely by a combination of ships, buoys and aircraft.[25] The data show a long-term negative trend in recent years, attributed to global warming, although there is also a considerable amount of variation from year to year.[26] Some of this variation may be related to effects such as the Arctic oscillation, which may itself be related to global warming.[27]</w:t>
      </w:r>
    </w:p>
    <w:p w14:paraId="1F3115F2" w14:textId="77777777" w:rsidR="00022538" w:rsidRPr="00FC21F1" w:rsidRDefault="00022538" w:rsidP="00482F7D">
      <w:pPr>
        <w:spacing w:line="360" w:lineRule="auto"/>
        <w:rPr>
          <w:rFonts w:ascii="Times New Roman" w:hAnsi="Times New Roman" w:cs="Times New Roman"/>
          <w:sz w:val="28"/>
          <w:szCs w:val="28"/>
          <w:lang w:val="en-US"/>
        </w:rPr>
      </w:pPr>
    </w:p>
    <w:p w14:paraId="62C03BA6" w14:textId="59D8599C" w:rsidR="001914E1" w:rsidRPr="00FC21F1" w:rsidRDefault="00022538" w:rsidP="00482F7D">
      <w:pPr>
        <w:spacing w:line="360" w:lineRule="auto"/>
        <w:rPr>
          <w:rFonts w:ascii="Times New Roman" w:hAnsi="Times New Roman" w:cs="Times New Roman"/>
          <w:sz w:val="28"/>
          <w:szCs w:val="28"/>
          <w:lang w:val="en-US"/>
        </w:rPr>
      </w:pPr>
      <w:r w:rsidRPr="00FC21F1">
        <w:rPr>
          <w:rFonts w:ascii="Times New Roman" w:hAnsi="Times New Roman" w:cs="Times New Roman"/>
          <w:sz w:val="28"/>
          <w:szCs w:val="28"/>
          <w:lang w:val="en-US"/>
        </w:rPr>
        <w:t xml:space="preserve">The Arctic sea ice September minimum extent (i.e., area with at least 15% sea ice coverage) reached new record lows in 2002, 2005, 2007, and 2012.[28] The 2007 melt season let to a minimum 39% below the 1979–2000 average, and for </w:t>
      </w:r>
      <w:r w:rsidRPr="00FC21F1">
        <w:rPr>
          <w:rFonts w:ascii="Times New Roman" w:hAnsi="Times New Roman" w:cs="Times New Roman"/>
          <w:sz w:val="28"/>
          <w:szCs w:val="28"/>
          <w:lang w:val="en-US"/>
        </w:rPr>
        <w:lastRenderedPageBreak/>
        <w:t>the first time in human memory, the fabled Northwest Passage opened completely.[29] The dramatic 2007 melting surprised and concerned scientists</w:t>
      </w:r>
    </w:p>
    <w:p w14:paraId="5BF2AD08" w14:textId="77777777" w:rsidR="001914E1" w:rsidRDefault="001914E1">
      <w:pPr>
        <w:rPr>
          <w:sz w:val="28"/>
          <w:szCs w:val="28"/>
          <w:lang w:val="en-US"/>
        </w:rPr>
      </w:pPr>
      <w:r>
        <w:rPr>
          <w:sz w:val="28"/>
          <w:szCs w:val="28"/>
          <w:lang w:val="en-US"/>
        </w:rPr>
        <w:br w:type="page"/>
      </w:r>
    </w:p>
    <w:p w14:paraId="6FCD34E2" w14:textId="2E72BFFC" w:rsidR="009C1187" w:rsidRPr="00BA3931" w:rsidRDefault="009C1187" w:rsidP="009C1187">
      <w:pPr>
        <w:spacing w:line="480" w:lineRule="auto"/>
        <w:jc w:val="center"/>
        <w:rPr>
          <w:rFonts w:ascii="Arial" w:hAnsi="Arial" w:cs="Arial"/>
          <w:color w:val="FF0000"/>
          <w:sz w:val="28"/>
          <w:szCs w:val="28"/>
          <w:lang w:val="en-US"/>
        </w:rPr>
      </w:pPr>
      <w:bookmarkStart w:id="14" w:name="_Toc509875500"/>
      <w:r w:rsidRPr="00BA3931">
        <w:rPr>
          <w:rStyle w:val="1Char"/>
          <w:rFonts w:ascii="Arial" w:hAnsi="Arial" w:cs="Arial"/>
          <w:b/>
          <w:color w:val="FF0000"/>
        </w:rPr>
        <w:lastRenderedPageBreak/>
        <w:t>POLAR CAP MELT</w:t>
      </w:r>
      <w:bookmarkEnd w:id="14"/>
    </w:p>
    <w:p w14:paraId="6F9F0B44" w14:textId="2FFEC203" w:rsidR="001914E1" w:rsidRPr="00FC21F1" w:rsidRDefault="00552C26" w:rsidP="00482F7D">
      <w:pPr>
        <w:spacing w:line="360" w:lineRule="auto"/>
        <w:rPr>
          <w:rFonts w:ascii="Times New Roman" w:hAnsi="Times New Roman" w:cs="Times New Roman"/>
          <w:sz w:val="28"/>
          <w:szCs w:val="28"/>
          <w:lang w:val="en-US"/>
        </w:rPr>
      </w:pPr>
      <w:r w:rsidRPr="00FC21F1">
        <w:rPr>
          <w:rFonts w:ascii="Times New Roman" w:hAnsi="Times New Roman" w:cs="Times New Roman"/>
          <w:sz w:val="28"/>
          <w:szCs w:val="28"/>
          <w:lang w:val="en-US"/>
        </w:rPr>
        <w:t xml:space="preserve">    </w:t>
      </w:r>
      <w:r w:rsidR="001914E1" w:rsidRPr="00FC21F1">
        <w:rPr>
          <w:rFonts w:ascii="Times New Roman" w:hAnsi="Times New Roman" w:cs="Times New Roman"/>
          <w:sz w:val="28"/>
          <w:szCs w:val="28"/>
          <w:lang w:val="en-US"/>
        </w:rPr>
        <w:t>This century, thawing of the various types of Arctic permafrost could release large amounts of carbon into the atmosphere. It has been estimated that about two-thirds of released carbon escapes to the atmosphere as carbon dioxide, originating primarily from ancient ice deposits along the ~</w:t>
      </w:r>
      <w:proofErr w:type="gramStart"/>
      <w:r w:rsidR="001914E1" w:rsidRPr="00FC21F1">
        <w:rPr>
          <w:rFonts w:ascii="Times New Roman" w:hAnsi="Times New Roman" w:cs="Times New Roman"/>
          <w:sz w:val="28"/>
          <w:szCs w:val="28"/>
          <w:lang w:val="en-US"/>
        </w:rPr>
        <w:t>7,000 kilometer long</w:t>
      </w:r>
      <w:proofErr w:type="gramEnd"/>
      <w:r w:rsidR="001914E1" w:rsidRPr="00FC21F1">
        <w:rPr>
          <w:rFonts w:ascii="Times New Roman" w:hAnsi="Times New Roman" w:cs="Times New Roman"/>
          <w:sz w:val="28"/>
          <w:szCs w:val="28"/>
          <w:lang w:val="en-US"/>
        </w:rPr>
        <w:t xml:space="preserve"> coastline of the East Siberian Arctic Shelf (ESAS) and shallow subsea permafrost. Following thaw, collapse and erosion of coastline and seafloor deposits may accelerate with Arctic amplification of climate </w:t>
      </w:r>
      <w:proofErr w:type="gramStart"/>
      <w:r w:rsidR="001914E1" w:rsidRPr="00FC21F1">
        <w:rPr>
          <w:rFonts w:ascii="Times New Roman" w:hAnsi="Times New Roman" w:cs="Times New Roman"/>
          <w:sz w:val="28"/>
          <w:szCs w:val="28"/>
          <w:lang w:val="en-US"/>
        </w:rPr>
        <w:t>warming.[</w:t>
      </w:r>
      <w:proofErr w:type="gramEnd"/>
      <w:r w:rsidR="001914E1" w:rsidRPr="00FC21F1">
        <w:rPr>
          <w:rFonts w:ascii="Times New Roman" w:hAnsi="Times New Roman" w:cs="Times New Roman"/>
          <w:sz w:val="28"/>
          <w:szCs w:val="28"/>
          <w:lang w:val="en-US"/>
        </w:rPr>
        <w:t xml:space="preserve">51] Methane is released when the permafrost is melted by the ice-albedo positive feedback loop. The ice has melted so it can no longer reflect the suns heat, therefore the sea levels heat up melting the permafrost. Due to this the permafrost which has not been melted since the last ice is melted releasing methane into the atmosphere. Methane is twenty-seven times more powerful than Carbon Dioxide therefore it is more damaging towards the atmosphere. Methane takes seven years to wear away enough to become carbon dioxide which still stays in the atmosphere for several more years. &lt;Peter </w:t>
      </w:r>
      <w:proofErr w:type="spellStart"/>
      <w:r w:rsidR="001914E1" w:rsidRPr="00FC21F1">
        <w:rPr>
          <w:rFonts w:ascii="Times New Roman" w:hAnsi="Times New Roman" w:cs="Times New Roman"/>
          <w:sz w:val="28"/>
          <w:szCs w:val="28"/>
          <w:lang w:val="en-US"/>
        </w:rPr>
        <w:t>Wadhams</w:t>
      </w:r>
      <w:proofErr w:type="spellEnd"/>
      <w:r w:rsidR="001914E1" w:rsidRPr="00FC21F1">
        <w:rPr>
          <w:rFonts w:ascii="Times New Roman" w:hAnsi="Times New Roman" w:cs="Times New Roman"/>
          <w:sz w:val="28"/>
          <w:szCs w:val="28"/>
          <w:lang w:val="en-US"/>
        </w:rPr>
        <w:t>, 2016&gt; Climate models suggest that during periods of rapid sea-ice loss, temperatures could increase as far as 1,450 km (900 mi) inland, accelerating the rate of terrestrial permafrost thaw, with consequential effects on carbon and methane release.</w:t>
      </w:r>
      <w:r w:rsidR="001914E1" w:rsidRPr="00FC21F1">
        <w:rPr>
          <w:rFonts w:ascii="Times New Roman" w:hAnsi="Times New Roman" w:cs="Times New Roman"/>
          <w:lang w:val="en-US"/>
        </w:rPr>
        <w:t xml:space="preserve"> </w:t>
      </w:r>
      <w:r w:rsidR="001914E1" w:rsidRPr="00FC21F1">
        <w:rPr>
          <w:rFonts w:ascii="Times New Roman" w:hAnsi="Times New Roman" w:cs="Times New Roman"/>
          <w:sz w:val="28"/>
          <w:szCs w:val="28"/>
          <w:lang w:val="en-US"/>
        </w:rPr>
        <w:t xml:space="preserve">Subsea permafrost occurs beneath the seabed and exists in the continental shelves of the polar </w:t>
      </w:r>
      <w:proofErr w:type="gramStart"/>
      <w:r w:rsidR="001914E1" w:rsidRPr="00FC21F1">
        <w:rPr>
          <w:rFonts w:ascii="Times New Roman" w:hAnsi="Times New Roman" w:cs="Times New Roman"/>
          <w:sz w:val="28"/>
          <w:szCs w:val="28"/>
          <w:lang w:val="en-US"/>
        </w:rPr>
        <w:t>regions.[</w:t>
      </w:r>
      <w:proofErr w:type="gramEnd"/>
      <w:r w:rsidR="001914E1" w:rsidRPr="00FC21F1">
        <w:rPr>
          <w:rFonts w:ascii="Times New Roman" w:hAnsi="Times New Roman" w:cs="Times New Roman"/>
          <w:sz w:val="28"/>
          <w:szCs w:val="28"/>
          <w:lang w:val="en-US"/>
        </w:rPr>
        <w:t>54] This source of methane is different from methane clathrates, but contributes to the overall outcome and feedbacks.</w:t>
      </w:r>
    </w:p>
    <w:p w14:paraId="43802EC8" w14:textId="77777777" w:rsidR="001914E1" w:rsidRPr="00FC21F1" w:rsidRDefault="001914E1" w:rsidP="00482F7D">
      <w:pPr>
        <w:spacing w:line="360" w:lineRule="auto"/>
        <w:rPr>
          <w:rFonts w:ascii="Times New Roman" w:hAnsi="Times New Roman" w:cs="Times New Roman"/>
          <w:sz w:val="28"/>
          <w:szCs w:val="28"/>
          <w:lang w:val="en-US"/>
        </w:rPr>
      </w:pPr>
    </w:p>
    <w:p w14:paraId="390569DC" w14:textId="77777777" w:rsidR="007B08F3" w:rsidRDefault="001914E1" w:rsidP="00482F7D">
      <w:pPr>
        <w:spacing w:line="360" w:lineRule="auto"/>
        <w:rPr>
          <w:rFonts w:ascii="Times New Roman" w:hAnsi="Times New Roman" w:cs="Times New Roman"/>
          <w:sz w:val="28"/>
          <w:szCs w:val="28"/>
          <w:lang w:val="en-US"/>
        </w:rPr>
      </w:pPr>
      <w:r w:rsidRPr="00FC21F1">
        <w:rPr>
          <w:rFonts w:ascii="Times New Roman" w:hAnsi="Times New Roman" w:cs="Times New Roman"/>
          <w:sz w:val="28"/>
          <w:szCs w:val="28"/>
          <w:lang w:val="en-US"/>
        </w:rPr>
        <w:t xml:space="preserve">Sea ice serves to </w:t>
      </w:r>
      <w:proofErr w:type="spellStart"/>
      <w:r w:rsidRPr="00FC21F1">
        <w:rPr>
          <w:rFonts w:ascii="Times New Roman" w:hAnsi="Times New Roman" w:cs="Times New Roman"/>
          <w:sz w:val="28"/>
          <w:szCs w:val="28"/>
          <w:lang w:val="en-US"/>
        </w:rPr>
        <w:t>stabilise</w:t>
      </w:r>
      <w:proofErr w:type="spellEnd"/>
      <w:r w:rsidRPr="00FC21F1">
        <w:rPr>
          <w:rFonts w:ascii="Times New Roman" w:hAnsi="Times New Roman" w:cs="Times New Roman"/>
          <w:sz w:val="28"/>
          <w:szCs w:val="28"/>
          <w:lang w:val="en-US"/>
        </w:rPr>
        <w:t xml:space="preserve"> methane deposits on and near the </w:t>
      </w:r>
      <w:proofErr w:type="gramStart"/>
      <w:r w:rsidRPr="00FC21F1">
        <w:rPr>
          <w:rFonts w:ascii="Times New Roman" w:hAnsi="Times New Roman" w:cs="Times New Roman"/>
          <w:sz w:val="28"/>
          <w:szCs w:val="28"/>
          <w:lang w:val="en-US"/>
        </w:rPr>
        <w:t>shoreline,[</w:t>
      </w:r>
      <w:proofErr w:type="gramEnd"/>
      <w:r w:rsidRPr="00FC21F1">
        <w:rPr>
          <w:rFonts w:ascii="Times New Roman" w:hAnsi="Times New Roman" w:cs="Times New Roman"/>
          <w:sz w:val="28"/>
          <w:szCs w:val="28"/>
          <w:lang w:val="en-US"/>
        </w:rPr>
        <w:t xml:space="preserve">55] preventing the clathrate breaking down and venting into the water column and eventually reaching the atmosphere. From sonar measurements in recent years researchers quantified the density of bubbles emanating from the subsea </w:t>
      </w:r>
    </w:p>
    <w:p w14:paraId="089BBE18" w14:textId="2EB73C32" w:rsidR="001914E1" w:rsidRPr="00F36A26" w:rsidRDefault="001914E1" w:rsidP="00482F7D">
      <w:pPr>
        <w:spacing w:line="360" w:lineRule="auto"/>
        <w:rPr>
          <w:sz w:val="28"/>
          <w:szCs w:val="28"/>
          <w:lang w:val="en-US"/>
        </w:rPr>
      </w:pPr>
      <w:r w:rsidRPr="00FC21F1">
        <w:rPr>
          <w:rFonts w:ascii="Times New Roman" w:hAnsi="Times New Roman" w:cs="Times New Roman"/>
          <w:sz w:val="28"/>
          <w:szCs w:val="28"/>
          <w:lang w:val="en-US"/>
        </w:rPr>
        <w:lastRenderedPageBreak/>
        <w:t>permafrost into the Ocean (a process called ebullition</w:t>
      </w:r>
      <w:proofErr w:type="gramStart"/>
      <w:r w:rsidRPr="00FC21F1">
        <w:rPr>
          <w:rFonts w:ascii="Times New Roman" w:hAnsi="Times New Roman" w:cs="Times New Roman"/>
          <w:sz w:val="28"/>
          <w:szCs w:val="28"/>
          <w:lang w:val="en-US"/>
        </w:rPr>
        <w:t>), and</w:t>
      </w:r>
      <w:proofErr w:type="gramEnd"/>
      <w:r w:rsidRPr="00FC21F1">
        <w:rPr>
          <w:rFonts w:ascii="Times New Roman" w:hAnsi="Times New Roman" w:cs="Times New Roman"/>
          <w:sz w:val="28"/>
          <w:szCs w:val="28"/>
          <w:lang w:val="en-US"/>
        </w:rPr>
        <w:t xml:space="preserve"> found that 100–630 mg methane per square meters is emitted daily along the East Siberian Shelf, into the water column. They also found that during storms, methane levels in the water column drop dramatically, when wind-driven air-sea gas exchange accelerates the ebullition process into the atmosphere. This observed pathway suggests that methane from seabed permafrost will progress rather slowly, instead of abrupt changes</w:t>
      </w:r>
      <w:r w:rsidRPr="001914E1">
        <w:rPr>
          <w:sz w:val="28"/>
          <w:szCs w:val="28"/>
          <w:lang w:val="en-US"/>
        </w:rPr>
        <w:t xml:space="preserve">. </w:t>
      </w:r>
      <w:r w:rsidR="00F36A26" w:rsidRPr="00F36A26">
        <w:rPr>
          <w:sz w:val="28"/>
          <w:szCs w:val="28"/>
          <w:lang w:val="en-US"/>
        </w:rPr>
        <w:t xml:space="preserve">      </w:t>
      </w:r>
      <w:r w:rsidR="00F36A26">
        <w:rPr>
          <w:sz w:val="28"/>
          <w:szCs w:val="28"/>
          <w:lang w:val="en-US"/>
        </w:rPr>
        <w:t xml:space="preserve">   CLASS SCHEDULE</w:t>
      </w:r>
    </w:p>
    <w:tbl>
      <w:tblPr>
        <w:tblW w:w="9084"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4"/>
        <w:gridCol w:w="2433"/>
        <w:gridCol w:w="1701"/>
        <w:gridCol w:w="1701"/>
        <w:gridCol w:w="1665"/>
      </w:tblGrid>
      <w:tr w:rsidR="007B08F3" w:rsidRPr="00F36A26" w14:paraId="1E0665E4" w14:textId="69221792" w:rsidTr="00BE1766">
        <w:tblPrEx>
          <w:tblCellMar>
            <w:top w:w="0" w:type="dxa"/>
            <w:bottom w:w="0" w:type="dxa"/>
          </w:tblCellMar>
        </w:tblPrEx>
        <w:trPr>
          <w:trHeight w:val="504"/>
        </w:trPr>
        <w:tc>
          <w:tcPr>
            <w:tcW w:w="1584" w:type="dxa"/>
          </w:tcPr>
          <w:p w14:paraId="0742409A" w14:textId="40875DE3" w:rsidR="007B08F3" w:rsidRPr="00F36A26" w:rsidRDefault="001352AA" w:rsidP="007B08F3">
            <w:pPr>
              <w:rPr>
                <w:rStyle w:val="2Char"/>
                <w:b/>
                <w:color w:val="538135" w:themeColor="accent6" w:themeShade="BF"/>
                <w:lang w:val="en-US"/>
              </w:rPr>
            </w:pPr>
            <w:bookmarkStart w:id="15" w:name="_Toc509875501"/>
            <w:r w:rsidRPr="00BE1766">
              <w:rPr>
                <w:rStyle w:val="2Char"/>
                <w:b/>
                <w:color w:val="C82CB9"/>
                <w:lang w:val="en-US"/>
                <w14:textFill>
                  <w14:solidFill>
                    <w14:srgbClr w14:val="C82CB9">
                      <w14:lumMod w14:val="75000"/>
                    </w14:srgbClr>
                  </w14:solidFill>
                </w14:textFill>
              </w:rPr>
              <w:t>LESSON</w:t>
            </w:r>
            <w:bookmarkEnd w:id="15"/>
          </w:p>
        </w:tc>
        <w:tc>
          <w:tcPr>
            <w:tcW w:w="2433" w:type="dxa"/>
          </w:tcPr>
          <w:p w14:paraId="3601A1A4" w14:textId="7130E953" w:rsidR="007B08F3" w:rsidRPr="00F36A26" w:rsidRDefault="001352AA" w:rsidP="007B08F3">
            <w:pPr>
              <w:rPr>
                <w:rStyle w:val="2Char"/>
                <w:b/>
                <w:color w:val="538135" w:themeColor="accent6" w:themeShade="BF"/>
                <w:lang w:val="en-US"/>
              </w:rPr>
            </w:pPr>
            <w:bookmarkStart w:id="16" w:name="_Toc509875502"/>
            <w:r w:rsidRPr="00890CAD">
              <w:rPr>
                <w:rStyle w:val="2Char"/>
                <w:b/>
                <w:color w:val="C82CB9"/>
                <w:lang w:val="en-US"/>
              </w:rPr>
              <w:t>TOPIC</w:t>
            </w:r>
            <w:bookmarkEnd w:id="16"/>
          </w:p>
        </w:tc>
        <w:tc>
          <w:tcPr>
            <w:tcW w:w="1701" w:type="dxa"/>
          </w:tcPr>
          <w:p w14:paraId="169A9369" w14:textId="7B3C53F0" w:rsidR="007B08F3" w:rsidRPr="00890CAD" w:rsidRDefault="001352AA" w:rsidP="007B08F3">
            <w:pPr>
              <w:rPr>
                <w:rStyle w:val="2Char"/>
                <w:b/>
                <w:color w:val="C82CB9"/>
                <w:lang w:val="en-US"/>
              </w:rPr>
            </w:pPr>
            <w:bookmarkStart w:id="17" w:name="_Toc509875503"/>
            <w:r w:rsidRPr="00890CAD">
              <w:rPr>
                <w:rStyle w:val="2Char"/>
                <w:b/>
                <w:color w:val="C82CB9"/>
                <w:lang w:val="en-US"/>
              </w:rPr>
              <w:t>ASSINGMENT</w:t>
            </w:r>
            <w:bookmarkEnd w:id="17"/>
          </w:p>
        </w:tc>
        <w:tc>
          <w:tcPr>
            <w:tcW w:w="1701" w:type="dxa"/>
          </w:tcPr>
          <w:p w14:paraId="3AB1DE11" w14:textId="56AEF113" w:rsidR="007B08F3" w:rsidRPr="00890CAD" w:rsidRDefault="001352AA" w:rsidP="007B08F3">
            <w:pPr>
              <w:rPr>
                <w:rStyle w:val="2Char"/>
                <w:b/>
                <w:color w:val="C82CB9"/>
                <w:lang w:val="en-US"/>
              </w:rPr>
            </w:pPr>
            <w:bookmarkStart w:id="18" w:name="_Toc509875504"/>
            <w:r w:rsidRPr="00890CAD">
              <w:rPr>
                <w:rStyle w:val="2Char"/>
                <w:b/>
                <w:color w:val="C82CB9"/>
                <w:lang w:val="en-US"/>
              </w:rPr>
              <w:t>Points</w:t>
            </w:r>
            <w:bookmarkEnd w:id="18"/>
          </w:p>
        </w:tc>
        <w:tc>
          <w:tcPr>
            <w:tcW w:w="1665" w:type="dxa"/>
          </w:tcPr>
          <w:p w14:paraId="5BEF18F3" w14:textId="04ED1950" w:rsidR="007B08F3" w:rsidRPr="00890CAD" w:rsidRDefault="001352AA" w:rsidP="007B08F3">
            <w:pPr>
              <w:rPr>
                <w:rStyle w:val="2Char"/>
                <w:b/>
                <w:color w:val="C82CB9"/>
                <w:lang w:val="en-US"/>
              </w:rPr>
            </w:pPr>
            <w:bookmarkStart w:id="19" w:name="_Toc509875505"/>
            <w:r w:rsidRPr="00890CAD">
              <w:rPr>
                <w:rStyle w:val="2Char"/>
                <w:b/>
                <w:color w:val="C82CB9"/>
                <w:lang w:val="en-US"/>
              </w:rPr>
              <w:t>DUE</w:t>
            </w:r>
            <w:bookmarkEnd w:id="19"/>
          </w:p>
        </w:tc>
      </w:tr>
      <w:tr w:rsidR="00890CAD" w:rsidRPr="00890CAD" w14:paraId="28B6C9A3" w14:textId="3891C874" w:rsidTr="00BE1766">
        <w:tblPrEx>
          <w:tblCellMar>
            <w:top w:w="0" w:type="dxa"/>
            <w:bottom w:w="0" w:type="dxa"/>
          </w:tblCellMar>
        </w:tblPrEx>
        <w:trPr>
          <w:trHeight w:val="660"/>
        </w:trPr>
        <w:tc>
          <w:tcPr>
            <w:tcW w:w="1584" w:type="dxa"/>
            <w:vMerge w:val="restart"/>
          </w:tcPr>
          <w:p w14:paraId="32C07230" w14:textId="29377092" w:rsidR="007B08F3" w:rsidRPr="00890CAD" w:rsidRDefault="001352AA" w:rsidP="007B08F3">
            <w:pPr>
              <w:ind w:left="-94"/>
              <w:rPr>
                <w:rStyle w:val="2Char"/>
                <w:b/>
                <w:color w:val="C82CB9"/>
                <w:lang w:val="en-US"/>
              </w:rPr>
            </w:pPr>
            <w:r w:rsidRPr="00890CAD">
              <w:rPr>
                <w:rStyle w:val="2Char"/>
                <w:b/>
                <w:color w:val="C82CB9"/>
                <w:lang w:val="en-US"/>
              </w:rPr>
              <w:t xml:space="preserve">          </w:t>
            </w:r>
            <w:bookmarkStart w:id="20" w:name="_Toc509875506"/>
            <w:r w:rsidRPr="00890CAD">
              <w:rPr>
                <w:rStyle w:val="2Char"/>
                <w:b/>
                <w:color w:val="C82CB9"/>
                <w:lang w:val="en-US"/>
              </w:rPr>
              <w:t>1</w:t>
            </w:r>
            <w:bookmarkEnd w:id="20"/>
          </w:p>
        </w:tc>
        <w:tc>
          <w:tcPr>
            <w:tcW w:w="2433" w:type="dxa"/>
            <w:vMerge w:val="restart"/>
          </w:tcPr>
          <w:p w14:paraId="528426E6" w14:textId="5A140FB0" w:rsidR="007B08F3" w:rsidRPr="00890CAD" w:rsidRDefault="001352AA" w:rsidP="007B08F3">
            <w:pPr>
              <w:ind w:left="-94"/>
              <w:rPr>
                <w:rStyle w:val="2Char"/>
                <w:b/>
                <w:color w:val="C82CB9"/>
                <w:lang w:val="en-US"/>
              </w:rPr>
            </w:pPr>
            <w:r w:rsidRPr="00890CAD">
              <w:rPr>
                <w:rStyle w:val="2Char"/>
                <w:b/>
                <w:color w:val="C82CB9"/>
                <w:lang w:val="en-US"/>
              </w:rPr>
              <w:t xml:space="preserve"> </w:t>
            </w:r>
            <w:bookmarkStart w:id="21" w:name="_Toc509875507"/>
            <w:r w:rsidRPr="00890CAD">
              <w:rPr>
                <w:rStyle w:val="2Char"/>
                <w:b/>
                <w:color w:val="C82CB9"/>
                <w:lang w:val="en-US"/>
              </w:rPr>
              <w:t>What is Distance Learning?</w:t>
            </w:r>
            <w:bookmarkEnd w:id="21"/>
          </w:p>
        </w:tc>
        <w:tc>
          <w:tcPr>
            <w:tcW w:w="1701" w:type="dxa"/>
          </w:tcPr>
          <w:p w14:paraId="5765FA0F" w14:textId="0B3E953D" w:rsidR="007B08F3" w:rsidRPr="00890CAD" w:rsidRDefault="00BE1766" w:rsidP="007B08F3">
            <w:pPr>
              <w:ind w:left="-94"/>
              <w:rPr>
                <w:rStyle w:val="2Char"/>
                <w:b/>
                <w:color w:val="C82CB9"/>
                <w:lang w:val="en-US"/>
              </w:rPr>
            </w:pPr>
            <w:bookmarkStart w:id="22" w:name="_Toc509875508"/>
            <w:r w:rsidRPr="00890CAD">
              <w:rPr>
                <w:rStyle w:val="2Char"/>
                <w:b/>
                <w:color w:val="C82CB9"/>
                <w:lang w:val="en-US"/>
              </w:rPr>
              <w:t>Wiki #1</w:t>
            </w:r>
            <w:bookmarkEnd w:id="22"/>
          </w:p>
        </w:tc>
        <w:tc>
          <w:tcPr>
            <w:tcW w:w="1701" w:type="dxa"/>
          </w:tcPr>
          <w:p w14:paraId="1ACFDF42" w14:textId="32159209" w:rsidR="007B08F3" w:rsidRPr="00890CAD" w:rsidRDefault="00BB5323" w:rsidP="007B08F3">
            <w:pPr>
              <w:ind w:left="-94"/>
              <w:rPr>
                <w:rStyle w:val="2Char"/>
                <w:b/>
                <w:color w:val="C82CB9"/>
                <w:lang w:val="en-US"/>
              </w:rPr>
            </w:pPr>
            <w:r>
              <w:rPr>
                <w:rStyle w:val="2Char"/>
                <w:b/>
                <w:color w:val="C82CB9"/>
                <w:lang w:val="en-US"/>
              </w:rPr>
              <w:t xml:space="preserve">         </w:t>
            </w:r>
            <w:bookmarkStart w:id="23" w:name="_Toc509875509"/>
            <w:r>
              <w:rPr>
                <w:rStyle w:val="2Char"/>
                <w:b/>
                <w:color w:val="C82CB9"/>
                <w:lang w:val="en-US"/>
              </w:rPr>
              <w:t>10</w:t>
            </w:r>
            <w:bookmarkEnd w:id="23"/>
            <w:r>
              <w:rPr>
                <w:rStyle w:val="2Char"/>
                <w:b/>
                <w:color w:val="C82CB9"/>
                <w:lang w:val="en-US"/>
              </w:rPr>
              <w:t xml:space="preserve"> </w:t>
            </w:r>
          </w:p>
        </w:tc>
        <w:tc>
          <w:tcPr>
            <w:tcW w:w="1665" w:type="dxa"/>
          </w:tcPr>
          <w:p w14:paraId="4BC3C974" w14:textId="22D47122" w:rsidR="007B08F3" w:rsidRPr="00890CAD" w:rsidRDefault="00BB5323" w:rsidP="007B08F3">
            <w:pPr>
              <w:ind w:left="-94"/>
              <w:rPr>
                <w:rStyle w:val="2Char"/>
                <w:b/>
                <w:color w:val="C82CB9"/>
                <w:lang w:val="en-US"/>
              </w:rPr>
            </w:pPr>
            <w:bookmarkStart w:id="24" w:name="_Toc509875510"/>
            <w:r>
              <w:rPr>
                <w:rStyle w:val="2Char"/>
                <w:b/>
                <w:color w:val="C82CB9"/>
                <w:lang w:val="en-US"/>
              </w:rPr>
              <w:t>March 10</w:t>
            </w:r>
            <w:bookmarkEnd w:id="24"/>
          </w:p>
        </w:tc>
      </w:tr>
      <w:tr w:rsidR="007B08F3" w:rsidRPr="00F36A26" w14:paraId="46ED7F86" w14:textId="77777777" w:rsidTr="00BE1766">
        <w:tblPrEx>
          <w:tblCellMar>
            <w:top w:w="0" w:type="dxa"/>
            <w:bottom w:w="0" w:type="dxa"/>
          </w:tblCellMar>
        </w:tblPrEx>
        <w:trPr>
          <w:trHeight w:val="720"/>
        </w:trPr>
        <w:tc>
          <w:tcPr>
            <w:tcW w:w="1584" w:type="dxa"/>
            <w:vMerge/>
          </w:tcPr>
          <w:p w14:paraId="166F2933" w14:textId="77777777" w:rsidR="007B08F3" w:rsidRPr="00F36A26" w:rsidRDefault="007B08F3" w:rsidP="007B08F3">
            <w:pPr>
              <w:ind w:left="-94"/>
              <w:rPr>
                <w:rStyle w:val="2Char"/>
                <w:b/>
                <w:color w:val="538135" w:themeColor="accent6" w:themeShade="BF"/>
                <w:lang w:val="en-US"/>
              </w:rPr>
            </w:pPr>
          </w:p>
        </w:tc>
        <w:tc>
          <w:tcPr>
            <w:tcW w:w="2433" w:type="dxa"/>
            <w:vMerge/>
          </w:tcPr>
          <w:p w14:paraId="418C3E6D" w14:textId="77777777" w:rsidR="007B08F3" w:rsidRPr="00F36A26" w:rsidRDefault="007B08F3" w:rsidP="007B08F3">
            <w:pPr>
              <w:ind w:left="-94"/>
              <w:rPr>
                <w:rStyle w:val="2Char"/>
                <w:b/>
                <w:color w:val="538135" w:themeColor="accent6" w:themeShade="BF"/>
                <w:lang w:val="en-US"/>
              </w:rPr>
            </w:pPr>
          </w:p>
        </w:tc>
        <w:tc>
          <w:tcPr>
            <w:tcW w:w="1701" w:type="dxa"/>
          </w:tcPr>
          <w:p w14:paraId="3C43BE94" w14:textId="22C1C9C1" w:rsidR="007B08F3" w:rsidRPr="00F36A26" w:rsidRDefault="00BE1766" w:rsidP="007B08F3">
            <w:pPr>
              <w:ind w:left="-94"/>
              <w:rPr>
                <w:rStyle w:val="2Char"/>
                <w:b/>
                <w:color w:val="538135" w:themeColor="accent6" w:themeShade="BF"/>
                <w:lang w:val="en-US"/>
              </w:rPr>
            </w:pPr>
            <w:bookmarkStart w:id="25" w:name="_Toc509875511"/>
            <w:r w:rsidRPr="00890CAD">
              <w:rPr>
                <w:rStyle w:val="2Char"/>
                <w:b/>
                <w:color w:val="C82CB9"/>
                <w:lang w:val="en-US"/>
              </w:rPr>
              <w:t>Presentation</w:t>
            </w:r>
            <w:bookmarkEnd w:id="25"/>
          </w:p>
        </w:tc>
        <w:tc>
          <w:tcPr>
            <w:tcW w:w="1701" w:type="dxa"/>
          </w:tcPr>
          <w:p w14:paraId="0DF30B96" w14:textId="64FEA41C" w:rsidR="007B08F3" w:rsidRPr="00BB5323" w:rsidRDefault="00BB5323" w:rsidP="007B08F3">
            <w:pPr>
              <w:ind w:left="-94"/>
              <w:rPr>
                <w:rStyle w:val="2Char"/>
                <w:b/>
                <w:color w:val="C82CB9"/>
                <w:lang w:val="en-US"/>
              </w:rPr>
            </w:pPr>
            <w:r>
              <w:rPr>
                <w:rStyle w:val="2Char"/>
                <w:b/>
                <w:color w:val="C82CB9"/>
                <w:lang w:val="en-US"/>
              </w:rPr>
              <w:t xml:space="preserve">         </w:t>
            </w:r>
            <w:bookmarkStart w:id="26" w:name="_Toc509875512"/>
            <w:r>
              <w:rPr>
                <w:rStyle w:val="2Char"/>
                <w:b/>
                <w:color w:val="C82CB9"/>
                <w:lang w:val="en-US"/>
              </w:rPr>
              <w:t>20</w:t>
            </w:r>
            <w:bookmarkEnd w:id="26"/>
          </w:p>
        </w:tc>
        <w:tc>
          <w:tcPr>
            <w:tcW w:w="1665" w:type="dxa"/>
          </w:tcPr>
          <w:p w14:paraId="40102879" w14:textId="77777777" w:rsidR="007B08F3" w:rsidRPr="00F36A26" w:rsidRDefault="007B08F3" w:rsidP="007B08F3">
            <w:pPr>
              <w:ind w:left="-94"/>
              <w:rPr>
                <w:rStyle w:val="2Char"/>
                <w:b/>
                <w:color w:val="538135" w:themeColor="accent6" w:themeShade="BF"/>
                <w:lang w:val="en-US"/>
              </w:rPr>
            </w:pPr>
          </w:p>
        </w:tc>
      </w:tr>
      <w:tr w:rsidR="00890CAD" w:rsidRPr="00890CAD" w14:paraId="1187CF85" w14:textId="77777777" w:rsidTr="00BE1766">
        <w:tblPrEx>
          <w:tblCellMar>
            <w:top w:w="0" w:type="dxa"/>
            <w:bottom w:w="0" w:type="dxa"/>
          </w:tblCellMar>
        </w:tblPrEx>
        <w:trPr>
          <w:trHeight w:val="660"/>
        </w:trPr>
        <w:tc>
          <w:tcPr>
            <w:tcW w:w="1584" w:type="dxa"/>
          </w:tcPr>
          <w:p w14:paraId="6A492B09" w14:textId="343E7ACE" w:rsidR="007B08F3" w:rsidRPr="00890CAD" w:rsidRDefault="001352AA" w:rsidP="007B08F3">
            <w:pPr>
              <w:ind w:left="-94"/>
              <w:rPr>
                <w:rStyle w:val="2Char"/>
                <w:b/>
                <w:color w:val="C82CB9"/>
                <w:lang w:val="en-US"/>
              </w:rPr>
            </w:pPr>
            <w:r w:rsidRPr="00890CAD">
              <w:rPr>
                <w:rStyle w:val="2Char"/>
                <w:b/>
                <w:color w:val="C82CB9"/>
                <w:lang w:val="en-US"/>
              </w:rPr>
              <w:t xml:space="preserve">          </w:t>
            </w:r>
            <w:bookmarkStart w:id="27" w:name="_Toc509875513"/>
            <w:r w:rsidRPr="00890CAD">
              <w:rPr>
                <w:rStyle w:val="2Char"/>
                <w:b/>
                <w:color w:val="C82CB9"/>
                <w:lang w:val="en-US"/>
              </w:rPr>
              <w:t>2</w:t>
            </w:r>
            <w:bookmarkEnd w:id="27"/>
          </w:p>
        </w:tc>
        <w:tc>
          <w:tcPr>
            <w:tcW w:w="2433" w:type="dxa"/>
          </w:tcPr>
          <w:p w14:paraId="1404E871" w14:textId="61332575" w:rsidR="007B08F3" w:rsidRPr="00890CAD" w:rsidRDefault="001352AA" w:rsidP="007B08F3">
            <w:pPr>
              <w:ind w:left="-94"/>
              <w:rPr>
                <w:rStyle w:val="2Char"/>
                <w:b/>
                <w:color w:val="C82CB9"/>
                <w:lang w:val="en-US"/>
              </w:rPr>
            </w:pPr>
            <w:bookmarkStart w:id="28" w:name="_Toc509875514"/>
            <w:r w:rsidRPr="00890CAD">
              <w:rPr>
                <w:rStyle w:val="2Char"/>
                <w:b/>
                <w:color w:val="C82CB9"/>
                <w:lang w:val="en-US"/>
              </w:rPr>
              <w:t xml:space="preserve">History </w:t>
            </w:r>
            <w:r w:rsidR="00BE1766" w:rsidRPr="00890CAD">
              <w:rPr>
                <w:rStyle w:val="2Char"/>
                <w:b/>
                <w:color w:val="C82CB9"/>
                <w:lang w:val="en-US"/>
              </w:rPr>
              <w:t xml:space="preserve">    &amp;    Theories</w:t>
            </w:r>
            <w:bookmarkEnd w:id="28"/>
          </w:p>
        </w:tc>
        <w:tc>
          <w:tcPr>
            <w:tcW w:w="1701" w:type="dxa"/>
          </w:tcPr>
          <w:p w14:paraId="1B55E74F" w14:textId="01B885ED" w:rsidR="007B08F3" w:rsidRPr="00890CAD" w:rsidRDefault="00BE1766" w:rsidP="007B08F3">
            <w:pPr>
              <w:ind w:left="-94"/>
              <w:rPr>
                <w:rStyle w:val="2Char"/>
                <w:b/>
                <w:color w:val="C82CB9"/>
                <w:lang w:val="en-US"/>
              </w:rPr>
            </w:pPr>
            <w:bookmarkStart w:id="29" w:name="_Toc509875515"/>
            <w:r w:rsidRPr="00890CAD">
              <w:rPr>
                <w:rStyle w:val="2Char"/>
                <w:b/>
                <w:color w:val="C82CB9"/>
                <w:lang w:val="en-US"/>
              </w:rPr>
              <w:t>Brief paper</w:t>
            </w:r>
            <w:bookmarkEnd w:id="29"/>
          </w:p>
        </w:tc>
        <w:tc>
          <w:tcPr>
            <w:tcW w:w="1701" w:type="dxa"/>
          </w:tcPr>
          <w:p w14:paraId="49977447" w14:textId="639F39E4" w:rsidR="007B08F3" w:rsidRPr="00890CAD" w:rsidRDefault="00BB5323" w:rsidP="007B08F3">
            <w:pPr>
              <w:ind w:left="-94"/>
              <w:rPr>
                <w:rStyle w:val="2Char"/>
                <w:b/>
                <w:color w:val="C82CB9"/>
                <w:lang w:val="en-US"/>
              </w:rPr>
            </w:pPr>
            <w:r>
              <w:rPr>
                <w:rStyle w:val="2Char"/>
                <w:b/>
                <w:color w:val="C82CB9"/>
                <w:lang w:val="en-US"/>
              </w:rPr>
              <w:t xml:space="preserve">         </w:t>
            </w:r>
            <w:bookmarkStart w:id="30" w:name="_Toc509875516"/>
            <w:r>
              <w:rPr>
                <w:rStyle w:val="2Char"/>
                <w:b/>
                <w:color w:val="C82CB9"/>
                <w:lang w:val="en-US"/>
              </w:rPr>
              <w:t>20</w:t>
            </w:r>
            <w:bookmarkEnd w:id="30"/>
          </w:p>
        </w:tc>
        <w:tc>
          <w:tcPr>
            <w:tcW w:w="1665" w:type="dxa"/>
          </w:tcPr>
          <w:p w14:paraId="52549292" w14:textId="04AD4EF7" w:rsidR="007B08F3" w:rsidRPr="00890CAD" w:rsidRDefault="00BB5323" w:rsidP="007B08F3">
            <w:pPr>
              <w:ind w:left="-94"/>
              <w:rPr>
                <w:rStyle w:val="2Char"/>
                <w:b/>
                <w:color w:val="C82CB9"/>
                <w:lang w:val="en-US"/>
              </w:rPr>
            </w:pPr>
            <w:bookmarkStart w:id="31" w:name="_Toc509875517"/>
            <w:r>
              <w:rPr>
                <w:rStyle w:val="2Char"/>
                <w:b/>
                <w:color w:val="C82CB9"/>
                <w:lang w:val="en-US"/>
              </w:rPr>
              <w:t>March 24</w:t>
            </w:r>
            <w:bookmarkEnd w:id="31"/>
          </w:p>
        </w:tc>
      </w:tr>
      <w:tr w:rsidR="007B08F3" w:rsidRPr="00F36A26" w14:paraId="7FD912F2" w14:textId="77777777" w:rsidTr="006A7C2F">
        <w:tblPrEx>
          <w:tblCellMar>
            <w:top w:w="0" w:type="dxa"/>
            <w:bottom w:w="0" w:type="dxa"/>
          </w:tblCellMar>
        </w:tblPrEx>
        <w:trPr>
          <w:trHeight w:val="612"/>
        </w:trPr>
        <w:tc>
          <w:tcPr>
            <w:tcW w:w="9084" w:type="dxa"/>
            <w:gridSpan w:val="5"/>
          </w:tcPr>
          <w:p w14:paraId="43C1E0C7" w14:textId="76571B49" w:rsidR="007B08F3" w:rsidRPr="00890CAD" w:rsidRDefault="00BE1766" w:rsidP="007B08F3">
            <w:pPr>
              <w:ind w:left="-94"/>
              <w:rPr>
                <w:rStyle w:val="2Char"/>
                <w:b/>
                <w:color w:val="C82CB9"/>
                <w:lang w:val="en-US"/>
              </w:rPr>
            </w:pPr>
            <w:r w:rsidRPr="00890CAD">
              <w:rPr>
                <w:rStyle w:val="2Char"/>
                <w:b/>
                <w:color w:val="C82CB9"/>
                <w:lang w:val="en-US"/>
              </w:rPr>
              <w:t xml:space="preserve">                                                           </w:t>
            </w:r>
            <w:bookmarkStart w:id="32" w:name="_Toc509875518"/>
            <w:r w:rsidRPr="00890CAD">
              <w:rPr>
                <w:rStyle w:val="2Char"/>
                <w:b/>
                <w:color w:val="C82CB9"/>
                <w:lang w:val="en-US"/>
              </w:rPr>
              <w:t>Spring Break</w:t>
            </w:r>
            <w:bookmarkEnd w:id="32"/>
          </w:p>
        </w:tc>
      </w:tr>
      <w:tr w:rsidR="007B08F3" w:rsidRPr="00F36A26" w14:paraId="1630C18E" w14:textId="77777777" w:rsidTr="00BE1766">
        <w:tblPrEx>
          <w:tblCellMar>
            <w:top w:w="0" w:type="dxa"/>
            <w:bottom w:w="0" w:type="dxa"/>
          </w:tblCellMar>
        </w:tblPrEx>
        <w:trPr>
          <w:trHeight w:val="936"/>
        </w:trPr>
        <w:tc>
          <w:tcPr>
            <w:tcW w:w="1584" w:type="dxa"/>
            <w:vMerge w:val="restart"/>
          </w:tcPr>
          <w:p w14:paraId="66C8A331" w14:textId="0B8BC357" w:rsidR="007B08F3" w:rsidRPr="00890CAD" w:rsidRDefault="001352AA" w:rsidP="007B08F3">
            <w:pPr>
              <w:ind w:left="-94"/>
              <w:rPr>
                <w:rStyle w:val="2Char"/>
                <w:b/>
                <w:color w:val="C82CB9"/>
                <w:lang w:val="en-US"/>
              </w:rPr>
            </w:pPr>
            <w:r w:rsidRPr="00890CAD">
              <w:rPr>
                <w:rStyle w:val="2Char"/>
                <w:b/>
                <w:color w:val="C82CB9"/>
                <w:lang w:val="en-US"/>
              </w:rPr>
              <w:t xml:space="preserve">          </w:t>
            </w:r>
            <w:bookmarkStart w:id="33" w:name="_Toc509875519"/>
            <w:r w:rsidRPr="00890CAD">
              <w:rPr>
                <w:rStyle w:val="2Char"/>
                <w:b/>
                <w:color w:val="C82CB9"/>
                <w:lang w:val="en-US"/>
              </w:rPr>
              <w:t>3</w:t>
            </w:r>
            <w:bookmarkEnd w:id="33"/>
          </w:p>
        </w:tc>
        <w:tc>
          <w:tcPr>
            <w:tcW w:w="2433" w:type="dxa"/>
            <w:vMerge w:val="restart"/>
          </w:tcPr>
          <w:p w14:paraId="3A2978AD" w14:textId="13AE4145" w:rsidR="007B08F3" w:rsidRPr="00890CAD" w:rsidRDefault="00BE1766" w:rsidP="007B08F3">
            <w:pPr>
              <w:ind w:left="-94"/>
              <w:rPr>
                <w:rStyle w:val="2Char"/>
                <w:b/>
                <w:color w:val="C82CB9"/>
                <w:lang w:val="en-US"/>
              </w:rPr>
            </w:pPr>
            <w:bookmarkStart w:id="34" w:name="_Toc509875520"/>
            <w:r w:rsidRPr="00890CAD">
              <w:rPr>
                <w:rStyle w:val="2Char"/>
                <w:b/>
                <w:color w:val="C82CB9"/>
                <w:lang w:val="en-US"/>
              </w:rPr>
              <w:t>Distance learners</w:t>
            </w:r>
            <w:bookmarkEnd w:id="34"/>
          </w:p>
        </w:tc>
        <w:tc>
          <w:tcPr>
            <w:tcW w:w="1701" w:type="dxa"/>
          </w:tcPr>
          <w:p w14:paraId="64075193" w14:textId="45650BB2" w:rsidR="007B08F3" w:rsidRPr="00BB5323" w:rsidRDefault="00BE1766" w:rsidP="007B08F3">
            <w:pPr>
              <w:ind w:left="-94"/>
              <w:rPr>
                <w:rStyle w:val="2Char"/>
                <w:b/>
                <w:color w:val="C82CB9"/>
                <w:lang w:val="en-US"/>
              </w:rPr>
            </w:pPr>
            <w:bookmarkStart w:id="35" w:name="_Toc509875521"/>
            <w:r w:rsidRPr="00BB5323">
              <w:rPr>
                <w:rStyle w:val="2Char"/>
                <w:b/>
                <w:color w:val="C82CB9"/>
                <w:lang w:val="en-US"/>
              </w:rPr>
              <w:t>Discussion 1</w:t>
            </w:r>
            <w:bookmarkEnd w:id="35"/>
          </w:p>
        </w:tc>
        <w:tc>
          <w:tcPr>
            <w:tcW w:w="1701" w:type="dxa"/>
          </w:tcPr>
          <w:p w14:paraId="07D14E3F" w14:textId="1DE3CCAF" w:rsidR="007B08F3" w:rsidRPr="00BB5323" w:rsidRDefault="00BB5323" w:rsidP="007B08F3">
            <w:pPr>
              <w:ind w:left="-94"/>
              <w:rPr>
                <w:rStyle w:val="2Char"/>
                <w:b/>
                <w:color w:val="C82CB9"/>
                <w:lang w:val="en-US"/>
              </w:rPr>
            </w:pPr>
            <w:r>
              <w:rPr>
                <w:rStyle w:val="2Char"/>
                <w:b/>
                <w:color w:val="538135" w:themeColor="accent6" w:themeShade="BF"/>
                <w:lang w:val="en-US"/>
              </w:rPr>
              <w:t xml:space="preserve">        </w:t>
            </w:r>
            <w:bookmarkStart w:id="36" w:name="_Toc509875522"/>
            <w:r>
              <w:rPr>
                <w:rStyle w:val="2Char"/>
                <w:b/>
                <w:color w:val="C82CB9"/>
                <w:lang w:val="en-US"/>
              </w:rPr>
              <w:t>10</w:t>
            </w:r>
            <w:bookmarkEnd w:id="36"/>
          </w:p>
        </w:tc>
        <w:tc>
          <w:tcPr>
            <w:tcW w:w="1665" w:type="dxa"/>
          </w:tcPr>
          <w:p w14:paraId="03B37233" w14:textId="593FB462" w:rsidR="007B08F3" w:rsidRPr="00BB5323" w:rsidRDefault="00BB5323" w:rsidP="007B08F3">
            <w:pPr>
              <w:ind w:left="-94"/>
              <w:rPr>
                <w:rStyle w:val="2Char"/>
                <w:b/>
                <w:color w:val="C82CB9"/>
                <w:lang w:val="en-US"/>
              </w:rPr>
            </w:pPr>
            <w:bookmarkStart w:id="37" w:name="_Toc509875523"/>
            <w:r w:rsidRPr="00BB5323">
              <w:rPr>
                <w:rStyle w:val="2Char"/>
                <w:b/>
                <w:color w:val="C82CB9"/>
                <w:lang w:val="en-US"/>
              </w:rPr>
              <w:t>April 7</w:t>
            </w:r>
            <w:bookmarkEnd w:id="37"/>
          </w:p>
        </w:tc>
      </w:tr>
      <w:tr w:rsidR="007B08F3" w:rsidRPr="00F36A26" w14:paraId="3F539DAB" w14:textId="77777777" w:rsidTr="00BE1766">
        <w:tblPrEx>
          <w:tblCellMar>
            <w:top w:w="0" w:type="dxa"/>
            <w:bottom w:w="0" w:type="dxa"/>
          </w:tblCellMar>
        </w:tblPrEx>
        <w:trPr>
          <w:trHeight w:val="451"/>
        </w:trPr>
        <w:tc>
          <w:tcPr>
            <w:tcW w:w="1584" w:type="dxa"/>
            <w:vMerge/>
          </w:tcPr>
          <w:p w14:paraId="0058B79D" w14:textId="77777777" w:rsidR="007B08F3" w:rsidRPr="00F36A26" w:rsidRDefault="007B08F3" w:rsidP="007B08F3">
            <w:pPr>
              <w:ind w:left="-94"/>
              <w:rPr>
                <w:rStyle w:val="2Char"/>
                <w:b/>
                <w:color w:val="538135" w:themeColor="accent6" w:themeShade="BF"/>
                <w:lang w:val="en-US"/>
              </w:rPr>
            </w:pPr>
          </w:p>
        </w:tc>
        <w:tc>
          <w:tcPr>
            <w:tcW w:w="2433" w:type="dxa"/>
            <w:vMerge/>
          </w:tcPr>
          <w:p w14:paraId="6688A2A0" w14:textId="77777777" w:rsidR="007B08F3" w:rsidRPr="00F36A26" w:rsidRDefault="007B08F3" w:rsidP="007B08F3">
            <w:pPr>
              <w:ind w:left="-94"/>
              <w:rPr>
                <w:rStyle w:val="2Char"/>
                <w:b/>
                <w:color w:val="538135" w:themeColor="accent6" w:themeShade="BF"/>
                <w:lang w:val="en-US"/>
              </w:rPr>
            </w:pPr>
          </w:p>
        </w:tc>
        <w:tc>
          <w:tcPr>
            <w:tcW w:w="1701" w:type="dxa"/>
          </w:tcPr>
          <w:p w14:paraId="22D3D4DB" w14:textId="17C2C23B" w:rsidR="007B08F3" w:rsidRPr="00BB5323" w:rsidRDefault="00BE1766" w:rsidP="007B08F3">
            <w:pPr>
              <w:ind w:left="-94"/>
              <w:rPr>
                <w:rStyle w:val="2Char"/>
                <w:b/>
                <w:color w:val="C82CB9"/>
                <w:lang w:val="en-US"/>
              </w:rPr>
            </w:pPr>
            <w:bookmarkStart w:id="38" w:name="_Toc509875524"/>
            <w:r w:rsidRPr="00BB5323">
              <w:rPr>
                <w:rStyle w:val="2Char"/>
                <w:b/>
                <w:color w:val="C82CB9"/>
                <w:lang w:val="en-US"/>
              </w:rPr>
              <w:t>Group Project</w:t>
            </w:r>
            <w:bookmarkEnd w:id="38"/>
          </w:p>
        </w:tc>
        <w:tc>
          <w:tcPr>
            <w:tcW w:w="1701" w:type="dxa"/>
          </w:tcPr>
          <w:p w14:paraId="339999AB" w14:textId="292A0663" w:rsidR="007B08F3" w:rsidRPr="00BB5323" w:rsidRDefault="00BB5323" w:rsidP="007B08F3">
            <w:pPr>
              <w:ind w:left="-94"/>
              <w:rPr>
                <w:rStyle w:val="2Char"/>
                <w:b/>
                <w:color w:val="C82CB9"/>
                <w:lang w:val="en-US"/>
              </w:rPr>
            </w:pPr>
            <w:r>
              <w:rPr>
                <w:rStyle w:val="2Char"/>
                <w:b/>
                <w:color w:val="538135" w:themeColor="accent6" w:themeShade="BF"/>
                <w:lang w:val="en-US"/>
              </w:rPr>
              <w:t xml:space="preserve">         </w:t>
            </w:r>
            <w:bookmarkStart w:id="39" w:name="_Toc509875525"/>
            <w:r>
              <w:rPr>
                <w:rStyle w:val="2Char"/>
                <w:b/>
                <w:color w:val="C82CB9"/>
                <w:lang w:val="en-US"/>
              </w:rPr>
              <w:t>50</w:t>
            </w:r>
            <w:bookmarkEnd w:id="39"/>
          </w:p>
        </w:tc>
        <w:tc>
          <w:tcPr>
            <w:tcW w:w="1665" w:type="dxa"/>
          </w:tcPr>
          <w:p w14:paraId="26A9133C" w14:textId="1950F256" w:rsidR="007B08F3" w:rsidRPr="00BB5323" w:rsidRDefault="00BB5323" w:rsidP="007B08F3">
            <w:pPr>
              <w:ind w:left="-94"/>
              <w:rPr>
                <w:rStyle w:val="2Char"/>
                <w:b/>
                <w:color w:val="C82CB9"/>
                <w:lang w:val="en-US"/>
              </w:rPr>
            </w:pPr>
            <w:bookmarkStart w:id="40" w:name="_Toc509875526"/>
            <w:r w:rsidRPr="00BB5323">
              <w:rPr>
                <w:rStyle w:val="2Char"/>
                <w:b/>
                <w:color w:val="C82CB9"/>
                <w:lang w:val="en-US"/>
              </w:rPr>
              <w:t>April 14</w:t>
            </w:r>
            <w:bookmarkEnd w:id="40"/>
          </w:p>
        </w:tc>
      </w:tr>
      <w:tr w:rsidR="007B08F3" w:rsidRPr="00F36A26" w14:paraId="2B63ED8E" w14:textId="77777777" w:rsidTr="00BE1766">
        <w:tblPrEx>
          <w:tblCellMar>
            <w:top w:w="0" w:type="dxa"/>
            <w:bottom w:w="0" w:type="dxa"/>
          </w:tblCellMar>
        </w:tblPrEx>
        <w:trPr>
          <w:trHeight w:val="624"/>
        </w:trPr>
        <w:tc>
          <w:tcPr>
            <w:tcW w:w="1584" w:type="dxa"/>
          </w:tcPr>
          <w:p w14:paraId="73730897" w14:textId="0FD54026" w:rsidR="007B08F3" w:rsidRPr="00BB5323" w:rsidRDefault="001352AA" w:rsidP="001352AA">
            <w:pPr>
              <w:ind w:left="-94"/>
              <w:jc w:val="center"/>
              <w:rPr>
                <w:rStyle w:val="2Char"/>
                <w:b/>
                <w:color w:val="C82CB9"/>
                <w:lang w:val="en-US"/>
              </w:rPr>
            </w:pPr>
            <w:bookmarkStart w:id="41" w:name="_Toc509875527"/>
            <w:r w:rsidRPr="00BB5323">
              <w:rPr>
                <w:rStyle w:val="2Char"/>
                <w:b/>
                <w:color w:val="C82CB9"/>
                <w:lang w:val="en-US"/>
              </w:rPr>
              <w:t>4</w:t>
            </w:r>
            <w:bookmarkEnd w:id="41"/>
          </w:p>
        </w:tc>
        <w:tc>
          <w:tcPr>
            <w:tcW w:w="2433" w:type="dxa"/>
          </w:tcPr>
          <w:p w14:paraId="1F1D8816" w14:textId="11327D0D" w:rsidR="007B08F3" w:rsidRPr="00BB5323" w:rsidRDefault="00BE1766" w:rsidP="007B08F3">
            <w:pPr>
              <w:ind w:left="-94"/>
              <w:rPr>
                <w:rStyle w:val="2Char"/>
                <w:b/>
                <w:color w:val="C82CB9"/>
                <w:lang w:val="en-US"/>
              </w:rPr>
            </w:pPr>
            <w:bookmarkStart w:id="42" w:name="_Toc509875528"/>
            <w:r w:rsidRPr="00BB5323">
              <w:rPr>
                <w:rStyle w:val="2Char"/>
                <w:b/>
                <w:color w:val="C82CB9"/>
                <w:lang w:val="en-US"/>
              </w:rPr>
              <w:t>Media selection</w:t>
            </w:r>
            <w:bookmarkEnd w:id="42"/>
          </w:p>
        </w:tc>
        <w:tc>
          <w:tcPr>
            <w:tcW w:w="1701" w:type="dxa"/>
          </w:tcPr>
          <w:p w14:paraId="4AFA77F4" w14:textId="086FBB7C" w:rsidR="007B08F3" w:rsidRPr="00BB5323" w:rsidRDefault="00BE1766" w:rsidP="007B08F3">
            <w:pPr>
              <w:ind w:left="-94"/>
              <w:rPr>
                <w:rStyle w:val="2Char"/>
                <w:b/>
                <w:color w:val="C82CB9"/>
                <w:lang w:val="en-US"/>
              </w:rPr>
            </w:pPr>
            <w:bookmarkStart w:id="43" w:name="_Toc509875529"/>
            <w:proofErr w:type="spellStart"/>
            <w:r w:rsidRPr="00BB5323">
              <w:rPr>
                <w:rStyle w:val="2Char"/>
                <w:b/>
                <w:color w:val="C82CB9"/>
                <w:lang w:val="en-US"/>
              </w:rPr>
              <w:t>Bloog</w:t>
            </w:r>
            <w:proofErr w:type="spellEnd"/>
            <w:r w:rsidRPr="00BB5323">
              <w:rPr>
                <w:rStyle w:val="2Char"/>
                <w:b/>
                <w:color w:val="C82CB9"/>
                <w:lang w:val="en-US"/>
              </w:rPr>
              <w:t xml:space="preserve"> #1</w:t>
            </w:r>
            <w:bookmarkEnd w:id="43"/>
          </w:p>
        </w:tc>
        <w:tc>
          <w:tcPr>
            <w:tcW w:w="1701" w:type="dxa"/>
          </w:tcPr>
          <w:p w14:paraId="05D89BD1" w14:textId="49C39146" w:rsidR="007B08F3" w:rsidRPr="00BB5323" w:rsidRDefault="00BB5323" w:rsidP="007B08F3">
            <w:pPr>
              <w:ind w:left="-94"/>
              <w:rPr>
                <w:rStyle w:val="2Char"/>
                <w:b/>
                <w:color w:val="C82CB9"/>
                <w:lang w:val="en-US"/>
              </w:rPr>
            </w:pPr>
            <w:r>
              <w:rPr>
                <w:rStyle w:val="2Char"/>
                <w:b/>
                <w:color w:val="C82CB9"/>
                <w:lang w:val="en-US"/>
              </w:rPr>
              <w:t xml:space="preserve">         </w:t>
            </w:r>
            <w:bookmarkStart w:id="44" w:name="_Toc509875530"/>
            <w:r>
              <w:rPr>
                <w:rStyle w:val="2Char"/>
                <w:b/>
                <w:color w:val="C82CB9"/>
                <w:lang w:val="en-US"/>
              </w:rPr>
              <w:t>10</w:t>
            </w:r>
            <w:bookmarkEnd w:id="44"/>
          </w:p>
        </w:tc>
        <w:tc>
          <w:tcPr>
            <w:tcW w:w="1665" w:type="dxa"/>
          </w:tcPr>
          <w:p w14:paraId="61DE6209" w14:textId="2C761412" w:rsidR="007B08F3" w:rsidRPr="00BB5323" w:rsidRDefault="00BB5323" w:rsidP="007B08F3">
            <w:pPr>
              <w:ind w:left="-94"/>
              <w:rPr>
                <w:rStyle w:val="2Char"/>
                <w:b/>
                <w:color w:val="C82CB9"/>
                <w:lang w:val="en-US"/>
              </w:rPr>
            </w:pPr>
            <w:bookmarkStart w:id="45" w:name="_Toc509875531"/>
            <w:r>
              <w:rPr>
                <w:rStyle w:val="2Char"/>
                <w:b/>
                <w:color w:val="C82CB9"/>
                <w:lang w:val="en-US"/>
              </w:rPr>
              <w:t>April 21</w:t>
            </w:r>
            <w:bookmarkEnd w:id="45"/>
          </w:p>
        </w:tc>
      </w:tr>
    </w:tbl>
    <w:p w14:paraId="4034B029" w14:textId="5097C788" w:rsidR="00117717" w:rsidRPr="00117717" w:rsidRDefault="00117717" w:rsidP="00117717">
      <w:pPr>
        <w:spacing w:line="360" w:lineRule="auto"/>
        <w:jc w:val="center"/>
        <w:rPr>
          <w:color w:val="538135" w:themeColor="accent6" w:themeShade="BF"/>
          <w:sz w:val="28"/>
          <w:szCs w:val="28"/>
          <w:lang w:val="en-US"/>
        </w:rPr>
      </w:pPr>
      <w:bookmarkStart w:id="46" w:name="_Toc509875532"/>
      <w:r w:rsidRPr="00117717">
        <w:rPr>
          <w:rStyle w:val="2Char"/>
          <w:b/>
          <w:color w:val="538135" w:themeColor="accent6" w:themeShade="BF"/>
        </w:rPr>
        <w:t>CHANGES IN FIONA</w:t>
      </w:r>
      <w:bookmarkEnd w:id="46"/>
    </w:p>
    <w:p w14:paraId="4E871047" w14:textId="362AB14E" w:rsidR="001914E1" w:rsidRDefault="00552C26" w:rsidP="004E54FC">
      <w:pPr>
        <w:spacing w:line="360" w:lineRule="auto"/>
        <w:rPr>
          <w:rFonts w:ascii="Times New Roman" w:hAnsi="Times New Roman" w:cs="Times New Roman"/>
          <w:sz w:val="28"/>
          <w:szCs w:val="28"/>
          <w:lang w:val="en-US"/>
        </w:rPr>
      </w:pPr>
      <w:r w:rsidRPr="00FC21F1">
        <w:rPr>
          <w:rFonts w:ascii="Times New Roman" w:hAnsi="Times New Roman" w:cs="Times New Roman"/>
          <w:sz w:val="28"/>
          <w:szCs w:val="28"/>
          <w:lang w:val="en-US"/>
        </w:rPr>
        <w:t xml:space="preserve">     </w:t>
      </w:r>
      <w:r w:rsidR="001914E1" w:rsidRPr="00FC21F1">
        <w:rPr>
          <w:rFonts w:ascii="Times New Roman" w:hAnsi="Times New Roman" w:cs="Times New Roman"/>
          <w:sz w:val="28"/>
          <w:szCs w:val="28"/>
          <w:lang w:val="en-US"/>
        </w:rPr>
        <w:t xml:space="preserve">Changes in vegetation are associated with the increases in landscape scale methane </w:t>
      </w:r>
      <w:proofErr w:type="gramStart"/>
      <w:r w:rsidR="001914E1" w:rsidRPr="00FC21F1">
        <w:rPr>
          <w:rFonts w:ascii="Times New Roman" w:hAnsi="Times New Roman" w:cs="Times New Roman"/>
          <w:sz w:val="28"/>
          <w:szCs w:val="28"/>
          <w:lang w:val="en-US"/>
        </w:rPr>
        <w:t>emissions.[</w:t>
      </w:r>
      <w:proofErr w:type="gramEnd"/>
      <w:r w:rsidR="001914E1" w:rsidRPr="00FC21F1">
        <w:rPr>
          <w:rFonts w:ascii="Times New Roman" w:hAnsi="Times New Roman" w:cs="Times New Roman"/>
          <w:sz w:val="28"/>
          <w:szCs w:val="28"/>
          <w:lang w:val="en-US"/>
        </w:rPr>
        <w:t>58]</w:t>
      </w:r>
    </w:p>
    <w:p w14:paraId="1EE0C63E" w14:textId="1873BC0D" w:rsidR="006F717A" w:rsidRPr="00FC21F1" w:rsidRDefault="006F717A" w:rsidP="004E54FC">
      <w:pPr>
        <w:spacing w:line="360" w:lineRule="auto"/>
        <w:rPr>
          <w:rFonts w:ascii="Times New Roman" w:hAnsi="Times New Roman" w:cs="Times New Roman"/>
          <w:sz w:val="28"/>
          <w:szCs w:val="28"/>
          <w:lang w:val="en-US"/>
        </w:rPr>
      </w:pPr>
      <w:r>
        <w:rPr>
          <w:rFonts w:ascii="Times New Roman" w:hAnsi="Times New Roman" w:cs="Times New Roman"/>
          <w:noProof/>
          <w:sz w:val="28"/>
          <w:szCs w:val="28"/>
          <w:lang w:val="en-US"/>
        </w:rPr>
        <w:drawing>
          <wp:anchor distT="0" distB="0" distL="114300" distR="114300" simplePos="0" relativeHeight="251658240" behindDoc="0" locked="0" layoutInCell="1" allowOverlap="1" wp14:anchorId="2B01F5A6" wp14:editId="039DEA50">
            <wp:simplePos x="899160" y="899160"/>
            <wp:positionH relativeFrom="margin">
              <wp:align>left</wp:align>
            </wp:positionH>
            <wp:positionV relativeFrom="margin">
              <wp:align>top</wp:align>
            </wp:positionV>
            <wp:extent cx="3171298" cy="2279863"/>
            <wp:effectExtent l="0" t="0" r="0" b="635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cycle_apple.gif"/>
                    <pic:cNvPicPr/>
                  </pic:nvPicPr>
                  <pic:blipFill>
                    <a:blip r:embed="rId7">
                      <a:extLst>
                        <a:ext uri="{28A0092B-C50C-407E-A947-70E740481C1C}">
                          <a14:useLocalDpi xmlns:a14="http://schemas.microsoft.com/office/drawing/2010/main" val="0"/>
                        </a:ext>
                      </a:extLst>
                    </a:blip>
                    <a:stretch>
                      <a:fillRect/>
                    </a:stretch>
                  </pic:blipFill>
                  <pic:spPr>
                    <a:xfrm>
                      <a:off x="0" y="0"/>
                      <a:ext cx="3171298" cy="2279863"/>
                    </a:xfrm>
                    <a:prstGeom prst="rect">
                      <a:avLst/>
                    </a:prstGeom>
                  </pic:spPr>
                </pic:pic>
              </a:graphicData>
            </a:graphic>
          </wp:anchor>
        </w:drawing>
      </w:r>
    </w:p>
    <w:p w14:paraId="2E886204" w14:textId="77777777" w:rsidR="001914E1" w:rsidRPr="00FC21F1" w:rsidRDefault="001914E1" w:rsidP="004E54FC">
      <w:pPr>
        <w:spacing w:line="360" w:lineRule="auto"/>
        <w:rPr>
          <w:rFonts w:ascii="Times New Roman" w:hAnsi="Times New Roman" w:cs="Times New Roman"/>
          <w:sz w:val="28"/>
          <w:szCs w:val="28"/>
          <w:lang w:val="en-US"/>
        </w:rPr>
      </w:pPr>
    </w:p>
    <w:p w14:paraId="4124EE59" w14:textId="77777777" w:rsidR="001914E1" w:rsidRPr="00FC21F1" w:rsidRDefault="001914E1" w:rsidP="004E54FC">
      <w:pPr>
        <w:spacing w:line="360" w:lineRule="auto"/>
        <w:rPr>
          <w:rFonts w:ascii="Times New Roman" w:hAnsi="Times New Roman" w:cs="Times New Roman"/>
          <w:sz w:val="28"/>
          <w:szCs w:val="28"/>
          <w:lang w:val="en-US"/>
        </w:rPr>
      </w:pPr>
      <w:r w:rsidRPr="00FC21F1">
        <w:rPr>
          <w:rFonts w:ascii="Times New Roman" w:hAnsi="Times New Roman" w:cs="Times New Roman"/>
          <w:sz w:val="28"/>
          <w:szCs w:val="28"/>
          <w:lang w:val="en-US"/>
        </w:rPr>
        <w:t>The growing season has lengthened in the far northern latitudes, bringing major changes to plant communities in tundra and boreal (also known as taiga) ecosystems.</w:t>
      </w:r>
    </w:p>
    <w:p w14:paraId="40D89D54" w14:textId="77777777" w:rsidR="001914E1" w:rsidRPr="00FC21F1" w:rsidRDefault="001914E1" w:rsidP="004E54FC">
      <w:pPr>
        <w:spacing w:line="360" w:lineRule="auto"/>
        <w:rPr>
          <w:rFonts w:ascii="Times New Roman" w:hAnsi="Times New Roman" w:cs="Times New Roman"/>
          <w:sz w:val="28"/>
          <w:szCs w:val="28"/>
          <w:lang w:val="en-US"/>
        </w:rPr>
      </w:pPr>
    </w:p>
    <w:p w14:paraId="511886EA" w14:textId="77777777" w:rsidR="001914E1" w:rsidRPr="00FC21F1" w:rsidRDefault="001914E1" w:rsidP="004E54FC">
      <w:pPr>
        <w:spacing w:line="360" w:lineRule="auto"/>
        <w:rPr>
          <w:rFonts w:ascii="Times New Roman" w:hAnsi="Times New Roman" w:cs="Times New Roman"/>
          <w:sz w:val="28"/>
          <w:szCs w:val="28"/>
          <w:lang w:val="en-US"/>
        </w:rPr>
      </w:pPr>
      <w:r w:rsidRPr="00FC21F1">
        <w:rPr>
          <w:rFonts w:ascii="Times New Roman" w:hAnsi="Times New Roman" w:cs="Times New Roman"/>
          <w:sz w:val="28"/>
          <w:szCs w:val="28"/>
          <w:lang w:val="en-US"/>
        </w:rPr>
        <w:t xml:space="preserve">For decades, NASA and NOAA satellites have continuously monitored vegetation from space. The Moderate Resolution Imaging Spectroradiometer (MODIS) and Advanced Very High-Resolution Radiometer (AVHRR) instruments measure the intensity of visible and near-infrared light reflecting </w:t>
      </w:r>
      <w:proofErr w:type="gramStart"/>
      <w:r w:rsidRPr="00FC21F1">
        <w:rPr>
          <w:rFonts w:ascii="Times New Roman" w:hAnsi="Times New Roman" w:cs="Times New Roman"/>
          <w:sz w:val="28"/>
          <w:szCs w:val="28"/>
          <w:lang w:val="en-US"/>
        </w:rPr>
        <w:t>off of</w:t>
      </w:r>
      <w:proofErr w:type="gramEnd"/>
      <w:r w:rsidRPr="00FC21F1">
        <w:rPr>
          <w:rFonts w:ascii="Times New Roman" w:hAnsi="Times New Roman" w:cs="Times New Roman"/>
          <w:sz w:val="28"/>
          <w:szCs w:val="28"/>
          <w:lang w:val="en-US"/>
        </w:rPr>
        <w:t xml:space="preserve"> plant leaves. Scientists use the information to calculate the Normalized Difference Vegetation Index (NDVI), an indicator of photosynthetic activity or “greenness” of the landscape.</w:t>
      </w:r>
    </w:p>
    <w:p w14:paraId="34FCB253" w14:textId="77777777" w:rsidR="001914E1" w:rsidRPr="00FC21F1" w:rsidRDefault="001914E1" w:rsidP="004E54FC">
      <w:pPr>
        <w:spacing w:line="360" w:lineRule="auto"/>
        <w:rPr>
          <w:rFonts w:ascii="Times New Roman" w:hAnsi="Times New Roman" w:cs="Times New Roman"/>
          <w:sz w:val="28"/>
          <w:szCs w:val="28"/>
          <w:lang w:val="en-US"/>
        </w:rPr>
      </w:pPr>
    </w:p>
    <w:p w14:paraId="5D51E288" w14:textId="77777777" w:rsidR="001914E1" w:rsidRPr="00FC21F1" w:rsidRDefault="001914E1" w:rsidP="004E54FC">
      <w:pPr>
        <w:spacing w:line="360" w:lineRule="auto"/>
        <w:rPr>
          <w:rFonts w:ascii="Times New Roman" w:hAnsi="Times New Roman" w:cs="Times New Roman"/>
          <w:sz w:val="28"/>
          <w:szCs w:val="28"/>
          <w:lang w:val="en-US"/>
        </w:rPr>
      </w:pPr>
      <w:r w:rsidRPr="00FC21F1">
        <w:rPr>
          <w:rFonts w:ascii="Times New Roman" w:hAnsi="Times New Roman" w:cs="Times New Roman"/>
          <w:sz w:val="28"/>
          <w:szCs w:val="28"/>
          <w:lang w:val="en-US"/>
        </w:rPr>
        <w:t>The maps above show the Arctic Vegetation Index Trend between July 1982 and December 2011 in the Arctic Circle. Shades of green depict areas where plant productivity and abundance increased; shades of brown show where photosynthetic activity declined. The maps show a ring of greening in the treeless tundra ecosystems of the circumpolar Arctic—the northernmost parts of Canada, Russia, and Scandinavia. Tall shrubs and trees started to grow in areas that were previously dominated by tundra grasses. The researchers concluded that plant growth had increased by 7 to 10 percent overall.</w:t>
      </w:r>
    </w:p>
    <w:p w14:paraId="296C6714" w14:textId="77777777" w:rsidR="001914E1" w:rsidRPr="00FC21F1" w:rsidRDefault="001914E1" w:rsidP="004E54FC">
      <w:pPr>
        <w:spacing w:line="360" w:lineRule="auto"/>
        <w:rPr>
          <w:rFonts w:ascii="Times New Roman" w:hAnsi="Times New Roman" w:cs="Times New Roman"/>
          <w:sz w:val="28"/>
          <w:szCs w:val="28"/>
          <w:lang w:val="en-US"/>
        </w:rPr>
      </w:pPr>
    </w:p>
    <w:p w14:paraId="3EBB44C8" w14:textId="77777777" w:rsidR="001914E1" w:rsidRPr="00FC21F1" w:rsidRDefault="001914E1" w:rsidP="004E54FC">
      <w:pPr>
        <w:spacing w:line="360" w:lineRule="auto"/>
        <w:rPr>
          <w:rFonts w:ascii="Times New Roman" w:hAnsi="Times New Roman" w:cs="Times New Roman"/>
          <w:sz w:val="28"/>
          <w:szCs w:val="28"/>
          <w:lang w:val="en-US"/>
        </w:rPr>
      </w:pPr>
      <w:r w:rsidRPr="00FC21F1">
        <w:rPr>
          <w:rFonts w:ascii="Times New Roman" w:hAnsi="Times New Roman" w:cs="Times New Roman"/>
          <w:sz w:val="28"/>
          <w:szCs w:val="28"/>
          <w:lang w:val="en-US"/>
        </w:rPr>
        <w:t xml:space="preserve">However, boreal forests, particularly those in North America, showed a different response to warming. Many boreal forests greened, but the trend was not as strong as it was for tundra of the circumpolar Arctic. In North America, some boreal forests </w:t>
      </w:r>
      <w:proofErr w:type="gramStart"/>
      <w:r w:rsidRPr="00FC21F1">
        <w:rPr>
          <w:rFonts w:ascii="Times New Roman" w:hAnsi="Times New Roman" w:cs="Times New Roman"/>
          <w:sz w:val="28"/>
          <w:szCs w:val="28"/>
          <w:lang w:val="en-US"/>
        </w:rPr>
        <w:t>actually experienced</w:t>
      </w:r>
      <w:proofErr w:type="gramEnd"/>
      <w:r w:rsidRPr="00FC21F1">
        <w:rPr>
          <w:rFonts w:ascii="Times New Roman" w:hAnsi="Times New Roman" w:cs="Times New Roman"/>
          <w:sz w:val="28"/>
          <w:szCs w:val="28"/>
          <w:lang w:val="en-US"/>
        </w:rPr>
        <w:t xml:space="preserve"> “browning” (less photosynthetic activity) over the study period. Droughts, forest fire activity, animal and insect behavior, </w:t>
      </w:r>
      <w:r w:rsidRPr="00FC21F1">
        <w:rPr>
          <w:rFonts w:ascii="Times New Roman" w:hAnsi="Times New Roman" w:cs="Times New Roman"/>
          <w:sz w:val="28"/>
          <w:szCs w:val="28"/>
          <w:lang w:val="en-US"/>
        </w:rPr>
        <w:lastRenderedPageBreak/>
        <w:t xml:space="preserve">industrial pollution, and </w:t>
      </w:r>
      <w:proofErr w:type="gramStart"/>
      <w:r w:rsidRPr="00FC21F1">
        <w:rPr>
          <w:rFonts w:ascii="Times New Roman" w:hAnsi="Times New Roman" w:cs="Times New Roman"/>
          <w:sz w:val="28"/>
          <w:szCs w:val="28"/>
          <w:lang w:val="en-US"/>
        </w:rPr>
        <w:t>a number of</w:t>
      </w:r>
      <w:proofErr w:type="gramEnd"/>
      <w:r w:rsidRPr="00FC21F1">
        <w:rPr>
          <w:rFonts w:ascii="Times New Roman" w:hAnsi="Times New Roman" w:cs="Times New Roman"/>
          <w:sz w:val="28"/>
          <w:szCs w:val="28"/>
          <w:lang w:val="en-US"/>
        </w:rPr>
        <w:t xml:space="preserve"> other factors may have contributed to the browning.</w:t>
      </w:r>
    </w:p>
    <w:p w14:paraId="314A7051" w14:textId="77777777" w:rsidR="001914E1" w:rsidRPr="00FC21F1" w:rsidRDefault="001914E1" w:rsidP="001914E1">
      <w:pPr>
        <w:rPr>
          <w:rFonts w:ascii="Times New Roman" w:hAnsi="Times New Roman" w:cs="Times New Roman"/>
          <w:sz w:val="28"/>
          <w:szCs w:val="28"/>
          <w:lang w:val="en-US"/>
        </w:rPr>
      </w:pPr>
    </w:p>
    <w:p w14:paraId="1246BA89" w14:textId="77777777" w:rsidR="00FC21F1" w:rsidRDefault="00FC21F1">
      <w:pPr>
        <w:rPr>
          <w:rStyle w:val="2Char"/>
          <w:b/>
          <w:color w:val="C45911" w:themeColor="accent2" w:themeShade="BF"/>
        </w:rPr>
      </w:pPr>
      <w:r>
        <w:rPr>
          <w:rStyle w:val="2Char"/>
          <w:b/>
          <w:color w:val="C45911" w:themeColor="accent2" w:themeShade="BF"/>
        </w:rPr>
        <w:br w:type="page"/>
      </w:r>
    </w:p>
    <w:p w14:paraId="04C88FFB" w14:textId="308FA8AD" w:rsidR="00117717" w:rsidRPr="00117717" w:rsidRDefault="00117717" w:rsidP="00117717">
      <w:pPr>
        <w:spacing w:line="360" w:lineRule="auto"/>
        <w:jc w:val="center"/>
        <w:rPr>
          <w:color w:val="C45911" w:themeColor="accent2" w:themeShade="BF"/>
          <w:sz w:val="28"/>
          <w:szCs w:val="28"/>
          <w:lang w:val="en-US"/>
        </w:rPr>
      </w:pPr>
      <w:bookmarkStart w:id="47" w:name="_Toc509875533"/>
      <w:r w:rsidRPr="00117717">
        <w:rPr>
          <w:rStyle w:val="2Char"/>
          <w:b/>
          <w:color w:val="C45911" w:themeColor="accent2" w:themeShade="BF"/>
        </w:rPr>
        <w:lastRenderedPageBreak/>
        <w:t>HEAT DIFFERENTIATION AMONG ZONES</w:t>
      </w:r>
      <w:bookmarkEnd w:id="47"/>
    </w:p>
    <w:p w14:paraId="0FC3AE18" w14:textId="79CAB237" w:rsidR="001914E1" w:rsidRPr="00FC21F1" w:rsidRDefault="00552C26" w:rsidP="00B058CF">
      <w:pPr>
        <w:spacing w:line="360" w:lineRule="auto"/>
        <w:rPr>
          <w:rFonts w:ascii="Times New Roman" w:hAnsi="Times New Roman" w:cs="Times New Roman"/>
          <w:sz w:val="28"/>
          <w:szCs w:val="28"/>
          <w:lang w:val="en-US"/>
        </w:rPr>
      </w:pPr>
      <w:r w:rsidRPr="00FC21F1">
        <w:rPr>
          <w:rFonts w:ascii="Times New Roman" w:hAnsi="Times New Roman" w:cs="Times New Roman"/>
          <w:sz w:val="28"/>
          <w:szCs w:val="28"/>
          <w:lang w:val="en-US"/>
        </w:rPr>
        <w:t xml:space="preserve">    </w:t>
      </w:r>
      <w:r w:rsidR="001914E1" w:rsidRPr="00FC21F1">
        <w:rPr>
          <w:rFonts w:ascii="Times New Roman" w:hAnsi="Times New Roman" w:cs="Times New Roman"/>
          <w:sz w:val="28"/>
          <w:szCs w:val="28"/>
          <w:lang w:val="en-US"/>
        </w:rPr>
        <w:t xml:space="preserve">"Satellite data identify areas in the boreal zone that are warmer and drier and other areas that are warmer and wetter," explained co-author Ramakrishna </w:t>
      </w:r>
      <w:proofErr w:type="spellStart"/>
      <w:r w:rsidR="001914E1" w:rsidRPr="00FC21F1">
        <w:rPr>
          <w:rFonts w:ascii="Times New Roman" w:hAnsi="Times New Roman" w:cs="Times New Roman"/>
          <w:sz w:val="28"/>
          <w:szCs w:val="28"/>
          <w:lang w:val="en-US"/>
        </w:rPr>
        <w:t>Nemani</w:t>
      </w:r>
      <w:proofErr w:type="spellEnd"/>
      <w:r w:rsidR="001914E1" w:rsidRPr="00FC21F1">
        <w:rPr>
          <w:rFonts w:ascii="Times New Roman" w:hAnsi="Times New Roman" w:cs="Times New Roman"/>
          <w:sz w:val="28"/>
          <w:szCs w:val="28"/>
          <w:lang w:val="en-US"/>
        </w:rPr>
        <w:t xml:space="preserve"> of NASA’s Ames Research Center. "Only the warmer and wetter areas support more growth."</w:t>
      </w:r>
    </w:p>
    <w:p w14:paraId="60FA79F3" w14:textId="77777777" w:rsidR="001914E1" w:rsidRPr="00FC21F1" w:rsidRDefault="001914E1" w:rsidP="00B058CF">
      <w:pPr>
        <w:spacing w:line="360" w:lineRule="auto"/>
        <w:rPr>
          <w:rFonts w:ascii="Times New Roman" w:hAnsi="Times New Roman" w:cs="Times New Roman"/>
          <w:sz w:val="28"/>
          <w:szCs w:val="28"/>
          <w:lang w:val="en-US"/>
        </w:rPr>
      </w:pPr>
    </w:p>
    <w:p w14:paraId="04255811" w14:textId="77777777" w:rsidR="001914E1" w:rsidRPr="00FC21F1" w:rsidRDefault="001914E1" w:rsidP="00482F7D">
      <w:pPr>
        <w:spacing w:line="360" w:lineRule="auto"/>
        <w:rPr>
          <w:rFonts w:ascii="Times New Roman" w:hAnsi="Times New Roman" w:cs="Times New Roman"/>
          <w:sz w:val="28"/>
          <w:szCs w:val="28"/>
          <w:lang w:val="en-US"/>
        </w:rPr>
      </w:pPr>
      <w:r w:rsidRPr="00FC21F1">
        <w:rPr>
          <w:rFonts w:ascii="Times New Roman" w:hAnsi="Times New Roman" w:cs="Times New Roman"/>
          <w:sz w:val="28"/>
          <w:szCs w:val="28"/>
          <w:lang w:val="en-US"/>
        </w:rPr>
        <w:t xml:space="preserve">"We found more plant growth in the boreal zone from 1982 to 1992 than from 1992 to 2011, because water limitations were encountered in the </w:t>
      </w:r>
      <w:proofErr w:type="spellStart"/>
      <w:r w:rsidRPr="00FC21F1">
        <w:rPr>
          <w:rFonts w:ascii="Times New Roman" w:hAnsi="Times New Roman" w:cs="Times New Roman"/>
          <w:sz w:val="28"/>
          <w:szCs w:val="28"/>
          <w:lang w:val="en-US"/>
        </w:rPr>
        <w:t>later</w:t>
      </w:r>
      <w:proofErr w:type="spellEnd"/>
      <w:r w:rsidRPr="00FC21F1">
        <w:rPr>
          <w:rFonts w:ascii="Times New Roman" w:hAnsi="Times New Roman" w:cs="Times New Roman"/>
          <w:sz w:val="28"/>
          <w:szCs w:val="28"/>
          <w:lang w:val="en-US"/>
        </w:rPr>
        <w:t xml:space="preserve"> two decades of our study," added co-author Sangram </w:t>
      </w:r>
      <w:proofErr w:type="spellStart"/>
      <w:r w:rsidRPr="00FC21F1">
        <w:rPr>
          <w:rFonts w:ascii="Times New Roman" w:hAnsi="Times New Roman" w:cs="Times New Roman"/>
          <w:sz w:val="28"/>
          <w:szCs w:val="28"/>
          <w:lang w:val="en-US"/>
        </w:rPr>
        <w:t>Ganguly</w:t>
      </w:r>
      <w:proofErr w:type="spellEnd"/>
      <w:r w:rsidRPr="00FC21F1">
        <w:rPr>
          <w:rFonts w:ascii="Times New Roman" w:hAnsi="Times New Roman" w:cs="Times New Roman"/>
          <w:sz w:val="28"/>
          <w:szCs w:val="28"/>
          <w:lang w:val="en-US"/>
        </w:rPr>
        <w:t xml:space="preserve"> of the Bay Area Environmental Research Institute and NASA </w:t>
      </w:r>
      <w:proofErr w:type="gramStart"/>
      <w:r w:rsidRPr="00FC21F1">
        <w:rPr>
          <w:rFonts w:ascii="Times New Roman" w:hAnsi="Times New Roman" w:cs="Times New Roman"/>
          <w:sz w:val="28"/>
          <w:szCs w:val="28"/>
          <w:lang w:val="en-US"/>
        </w:rPr>
        <w:t>Ames.[</w:t>
      </w:r>
      <w:proofErr w:type="gramEnd"/>
      <w:r w:rsidRPr="00FC21F1">
        <w:rPr>
          <w:rFonts w:ascii="Times New Roman" w:hAnsi="Times New Roman" w:cs="Times New Roman"/>
          <w:sz w:val="28"/>
          <w:szCs w:val="28"/>
          <w:lang w:val="en-US"/>
        </w:rPr>
        <w:t>59]</w:t>
      </w:r>
    </w:p>
    <w:p w14:paraId="27B03029" w14:textId="77777777" w:rsidR="001914E1" w:rsidRPr="00FC21F1" w:rsidRDefault="001914E1" w:rsidP="00B058CF">
      <w:pPr>
        <w:spacing w:line="360" w:lineRule="auto"/>
        <w:rPr>
          <w:rFonts w:ascii="Times New Roman" w:hAnsi="Times New Roman" w:cs="Times New Roman"/>
          <w:sz w:val="28"/>
          <w:szCs w:val="28"/>
          <w:lang w:val="en-US"/>
        </w:rPr>
      </w:pPr>
    </w:p>
    <w:p w14:paraId="5FF984D8" w14:textId="390BDA02" w:rsidR="000C78BA" w:rsidRDefault="001914E1" w:rsidP="000C78BA">
      <w:pPr>
        <w:spacing w:line="360" w:lineRule="auto"/>
        <w:rPr>
          <w:rFonts w:ascii="Times New Roman" w:hAnsi="Times New Roman" w:cs="Times New Roman"/>
          <w:sz w:val="28"/>
          <w:szCs w:val="28"/>
          <w:lang w:val="en-US"/>
        </w:rPr>
      </w:pPr>
      <w:r w:rsidRPr="00FC21F1">
        <w:rPr>
          <w:rFonts w:ascii="Times New Roman" w:hAnsi="Times New Roman" w:cs="Times New Roman"/>
          <w:sz w:val="28"/>
          <w:szCs w:val="28"/>
          <w:lang w:val="en-US"/>
        </w:rPr>
        <w:t xml:space="preserve">The less severe winters in tundra areas allow shrubs such as alders and dwarf birch to replace moss and lichens. The impact on mosses and lichens is unclear as there exist very few studies at species level, also climate change is more likely to cause increased fluctuation and more frequent extreme </w:t>
      </w:r>
      <w:proofErr w:type="gramStart"/>
      <w:r w:rsidRPr="00FC21F1">
        <w:rPr>
          <w:rFonts w:ascii="Times New Roman" w:hAnsi="Times New Roman" w:cs="Times New Roman"/>
          <w:sz w:val="28"/>
          <w:szCs w:val="28"/>
          <w:lang w:val="en-US"/>
        </w:rPr>
        <w:t>events.[</w:t>
      </w:r>
      <w:proofErr w:type="gramEnd"/>
      <w:r w:rsidRPr="00FC21F1">
        <w:rPr>
          <w:rFonts w:ascii="Times New Roman" w:hAnsi="Times New Roman" w:cs="Times New Roman"/>
          <w:sz w:val="28"/>
          <w:szCs w:val="28"/>
          <w:lang w:val="en-US"/>
        </w:rPr>
        <w:t xml:space="preserve">60] The feedback effect of shrubs on the tundra's permafrost is unclear. In the winter they trap more snow which insulates the permafrost from extreme cold spells, but in the summer they shade the ground from direct </w:t>
      </w:r>
      <w:proofErr w:type="gramStart"/>
      <w:r w:rsidRPr="00FC21F1">
        <w:rPr>
          <w:rFonts w:ascii="Times New Roman" w:hAnsi="Times New Roman" w:cs="Times New Roman"/>
          <w:sz w:val="28"/>
          <w:szCs w:val="28"/>
          <w:lang w:val="en-US"/>
        </w:rPr>
        <w:t>sunlight.[</w:t>
      </w:r>
      <w:proofErr w:type="gramEnd"/>
      <w:r w:rsidRPr="00FC21F1">
        <w:rPr>
          <w:rFonts w:ascii="Times New Roman" w:hAnsi="Times New Roman" w:cs="Times New Roman"/>
          <w:sz w:val="28"/>
          <w:szCs w:val="28"/>
          <w:lang w:val="en-US"/>
        </w:rPr>
        <w:t xml:space="preserve">61] The warming is likely to cause changes in the plant communities.[62] Except for an increase in </w:t>
      </w:r>
      <w:proofErr w:type="spellStart"/>
      <w:r w:rsidRPr="00FC21F1">
        <w:rPr>
          <w:rFonts w:ascii="Times New Roman" w:hAnsi="Times New Roman" w:cs="Times New Roman"/>
          <w:sz w:val="28"/>
          <w:szCs w:val="28"/>
          <w:lang w:val="en-US"/>
        </w:rPr>
        <w:t>shurbs</w:t>
      </w:r>
      <w:proofErr w:type="spellEnd"/>
      <w:r w:rsidRPr="00FC21F1">
        <w:rPr>
          <w:rFonts w:ascii="Times New Roman" w:hAnsi="Times New Roman" w:cs="Times New Roman"/>
          <w:sz w:val="28"/>
          <w:szCs w:val="28"/>
          <w:lang w:val="en-US"/>
        </w:rPr>
        <w:t xml:space="preserve">, warming may also cause a decline in cushion plants such as moss campion. Since cushion plants act as facilitator species across trophic level and fill important roles in severe environments this could cause cascading effects in the </w:t>
      </w:r>
      <w:proofErr w:type="gramStart"/>
      <w:r w:rsidRPr="00FC21F1">
        <w:rPr>
          <w:rFonts w:ascii="Times New Roman" w:hAnsi="Times New Roman" w:cs="Times New Roman"/>
          <w:sz w:val="28"/>
          <w:szCs w:val="28"/>
          <w:lang w:val="en-US"/>
        </w:rPr>
        <w:t>ecosystems.[</w:t>
      </w:r>
      <w:proofErr w:type="gramEnd"/>
      <w:r w:rsidRPr="00FC21F1">
        <w:rPr>
          <w:rFonts w:ascii="Times New Roman" w:hAnsi="Times New Roman" w:cs="Times New Roman"/>
          <w:sz w:val="28"/>
          <w:szCs w:val="28"/>
          <w:lang w:val="en-US"/>
        </w:rPr>
        <w:t>63] Rising summer temperature melts on Canada's Baffin Island have revealed moss previously covered which has not seen daylight in 44,000 years.[64</w:t>
      </w:r>
    </w:p>
    <w:p w14:paraId="16B74AC8" w14:textId="77777777" w:rsidR="000C78BA" w:rsidRDefault="000C78BA">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21B1B224" w14:textId="057A2439" w:rsidR="00373C25" w:rsidRDefault="000C78BA" w:rsidP="000C78BA">
      <w:pPr>
        <w:pStyle w:val="1"/>
        <w:jc w:val="center"/>
        <w:rPr>
          <w:b/>
          <w:color w:val="7030A0"/>
        </w:rPr>
      </w:pPr>
      <w:bookmarkStart w:id="48" w:name="_Toc509875534"/>
      <w:r w:rsidRPr="000C78BA">
        <w:rPr>
          <w:b/>
          <w:color w:val="7030A0"/>
        </w:rPr>
        <w:lastRenderedPageBreak/>
        <w:t>Η ΟΙΚΟΓΕΝΕΙΑ ΜΟΥ</w:t>
      </w:r>
      <w:bookmarkEnd w:id="48"/>
    </w:p>
    <w:p w14:paraId="39CC44B2" w14:textId="032AAD7A" w:rsidR="000C78BA" w:rsidRDefault="000C78BA" w:rsidP="000C78BA"/>
    <w:p w14:paraId="174DCB5C" w14:textId="5099A8CF" w:rsidR="000C78BA" w:rsidRDefault="000C78BA" w:rsidP="000C78BA"/>
    <w:p w14:paraId="31EDF74D" w14:textId="1C09CB8B" w:rsidR="000C78BA" w:rsidRDefault="000C78BA" w:rsidP="000C78BA"/>
    <w:p w14:paraId="3ED24BD8" w14:textId="5191BED5" w:rsidR="000C78BA" w:rsidRDefault="000C78BA" w:rsidP="000C78BA"/>
    <w:p w14:paraId="5F52D7E1" w14:textId="4FFF88F4" w:rsidR="000C78BA" w:rsidRPr="000C78BA" w:rsidRDefault="000C78BA" w:rsidP="000C78BA">
      <w:r>
        <w:rPr>
          <w:noProof/>
        </w:rPr>
        <w:drawing>
          <wp:inline distT="0" distB="0" distL="0" distR="0" wp14:anchorId="1935DF5F" wp14:editId="222A5174">
            <wp:extent cx="5486400" cy="3200400"/>
            <wp:effectExtent l="0" t="0" r="0" b="0"/>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sectPr w:rsidR="000C78BA" w:rsidRPr="000C78BA" w:rsidSect="00907DC4">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2DDD0" w14:textId="77777777" w:rsidR="005E7BCB" w:rsidRDefault="005E7BCB" w:rsidP="00107AFD">
      <w:pPr>
        <w:spacing w:after="0" w:line="240" w:lineRule="auto"/>
      </w:pPr>
      <w:r>
        <w:separator/>
      </w:r>
    </w:p>
  </w:endnote>
  <w:endnote w:type="continuationSeparator" w:id="0">
    <w:p w14:paraId="68D56879" w14:textId="77777777" w:rsidR="005E7BCB" w:rsidRDefault="005E7BCB" w:rsidP="00107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FFDB7" w14:textId="17C2EA20" w:rsidR="006A7C2F" w:rsidRDefault="006A7C2F">
    <w:pPr>
      <w:pStyle w:val="a4"/>
      <w:jc w:val="right"/>
    </w:pPr>
    <w:r>
      <w:rPr>
        <w:color w:val="4472C4" w:themeColor="accent1"/>
        <w:sz w:val="20"/>
        <w:szCs w:val="20"/>
      </w:rPr>
      <w:t>σελ. 2</w:t>
    </w:r>
  </w:p>
  <w:p w14:paraId="0304645B" w14:textId="77777777" w:rsidR="006A7C2F" w:rsidRDefault="006A7C2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3C104" w14:textId="3C4D5E3B" w:rsidR="006A7C2F" w:rsidRDefault="006A7C2F">
    <w:pPr>
      <w:pStyle w:val="a4"/>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sidR="00325C42">
      <w:rPr>
        <w:caps/>
        <w:noProof/>
        <w:color w:val="4472C4" w:themeColor="accent1"/>
      </w:rPr>
      <w:t>11</w:t>
    </w:r>
    <w:r>
      <w:rPr>
        <w:caps/>
        <w:color w:val="4472C4" w:themeColor="accent1"/>
      </w:rPr>
      <w:fldChar w:fldCharType="end"/>
    </w:r>
  </w:p>
  <w:p w14:paraId="64CBD553" w14:textId="77777777" w:rsidR="006A7C2F" w:rsidRDefault="006A7C2F">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99FE1" w14:textId="714B592F" w:rsidR="006A7C2F" w:rsidRDefault="006A7C2F">
    <w:pPr>
      <w:pStyle w:val="a4"/>
      <w:jc w:val="center"/>
      <w:rPr>
        <w:color w:val="4472C4" w:themeColor="accent1"/>
      </w:rPr>
    </w:pPr>
    <w:r>
      <w:rPr>
        <w:color w:val="4472C4" w:themeColor="accent1"/>
      </w:rPr>
      <w:t xml:space="preserve">Σελίδα </w:t>
    </w:r>
    <w:r>
      <w:rPr>
        <w:color w:val="4472C4" w:themeColor="accent1"/>
      </w:rPr>
      <w:fldChar w:fldCharType="begin"/>
    </w:r>
    <w:r>
      <w:rPr>
        <w:color w:val="4472C4" w:themeColor="accent1"/>
      </w:rPr>
      <w:instrText>PAGE  \* Arabic  \* MERGEFORMAT</w:instrText>
    </w:r>
    <w:r>
      <w:rPr>
        <w:color w:val="4472C4" w:themeColor="accent1"/>
      </w:rPr>
      <w:fldChar w:fldCharType="separate"/>
    </w:r>
    <w:r w:rsidR="00187F7D">
      <w:rPr>
        <w:noProof/>
        <w:color w:val="4472C4" w:themeColor="accent1"/>
      </w:rPr>
      <w:t>0</w:t>
    </w:r>
    <w:r>
      <w:rPr>
        <w:color w:val="4472C4" w:themeColor="accent1"/>
      </w:rPr>
      <w:fldChar w:fldCharType="end"/>
    </w:r>
    <w:r>
      <w:rPr>
        <w:color w:val="4472C4" w:themeColor="accent1"/>
      </w:rPr>
      <w:t xml:space="preserve"> από </w:t>
    </w:r>
    <w:r>
      <w:rPr>
        <w:color w:val="4472C4" w:themeColor="accent1"/>
      </w:rPr>
      <w:fldChar w:fldCharType="begin"/>
    </w:r>
    <w:r>
      <w:rPr>
        <w:color w:val="4472C4" w:themeColor="accent1"/>
      </w:rPr>
      <w:instrText>NUMPAGES  \* Arabic  \* MERGEFORMAT</w:instrText>
    </w:r>
    <w:r>
      <w:rPr>
        <w:color w:val="4472C4" w:themeColor="accent1"/>
      </w:rPr>
      <w:fldChar w:fldCharType="separate"/>
    </w:r>
    <w:r w:rsidR="00187F7D">
      <w:rPr>
        <w:noProof/>
        <w:color w:val="4472C4" w:themeColor="accent1"/>
      </w:rPr>
      <w:t>11</w:t>
    </w:r>
    <w:r>
      <w:rPr>
        <w:color w:val="4472C4" w:themeColor="accent1"/>
      </w:rPr>
      <w:fldChar w:fldCharType="end"/>
    </w:r>
  </w:p>
  <w:p w14:paraId="2689BD79" w14:textId="77777777" w:rsidR="006A7C2F" w:rsidRDefault="006A7C2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58EDE" w14:textId="77777777" w:rsidR="005E7BCB" w:rsidRDefault="005E7BCB" w:rsidP="00107AFD">
      <w:pPr>
        <w:spacing w:after="0" w:line="240" w:lineRule="auto"/>
      </w:pPr>
      <w:r>
        <w:separator/>
      </w:r>
    </w:p>
  </w:footnote>
  <w:footnote w:type="continuationSeparator" w:id="0">
    <w:p w14:paraId="14699938" w14:textId="77777777" w:rsidR="005E7BCB" w:rsidRDefault="005E7BCB" w:rsidP="00107A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B8B9C" w14:textId="1FB1C6F2" w:rsidR="006A7C2F" w:rsidRDefault="006A7C2F">
    <w:pPr>
      <w:pStyle w:val="a3"/>
    </w:pPr>
    <w:proofErr w:type="spellStart"/>
    <w:r>
      <w:t>Λημμα</w:t>
    </w:r>
    <w:proofErr w:type="spellEnd"/>
    <w:r>
      <w:t xml:space="preserve"> 3ο </w:t>
    </w:r>
    <w:proofErr w:type="spellStart"/>
    <w:r>
      <w:t>λιωσιμο</w:t>
    </w:r>
    <w:proofErr w:type="spellEnd"/>
    <w:r>
      <w:t xml:space="preserve"> </w:t>
    </w:r>
    <w:proofErr w:type="spellStart"/>
    <w:r>
      <w:t>παγων</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4DC3C" w14:textId="1D38FA2E" w:rsidR="006A7C2F" w:rsidRPr="00107AFD" w:rsidRDefault="006A7C2F">
    <w:pPr>
      <w:pStyle w:val="a3"/>
    </w:pPr>
    <w:proofErr w:type="spellStart"/>
    <w:r>
      <w:t>Λημμα</w:t>
    </w:r>
    <w:proofErr w:type="spellEnd"/>
    <w:r>
      <w:t xml:space="preserve"> 1ο </w:t>
    </w:r>
    <w:proofErr w:type="spellStart"/>
    <w:r>
      <w:t>εως</w:t>
    </w:r>
    <w:proofErr w:type="spellEnd"/>
    <w:r>
      <w:t xml:space="preserve"> 5ο  </w:t>
    </w:r>
    <w:proofErr w:type="spellStart"/>
    <w:r>
      <w:t>περιβαλλοντικες</w:t>
    </w:r>
    <w:proofErr w:type="spellEnd"/>
    <w:r>
      <w:t xml:space="preserve"> </w:t>
    </w:r>
    <w:proofErr w:type="spellStart"/>
    <w:r>
      <w:t>επιβαρυνσεις</w:t>
    </w:r>
    <w:proofErr w:type="spellEnd"/>
  </w:p>
  <w:p w14:paraId="31D27AAF" w14:textId="77777777" w:rsidR="006A7C2F" w:rsidRDefault="006A7C2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C0F47" w14:textId="78DD52B1" w:rsidR="006A7C2F" w:rsidRDefault="006A7C2F">
    <w:pPr>
      <w:pStyle w:val="a3"/>
    </w:pPr>
    <w:proofErr w:type="spellStart"/>
    <w:r>
      <w:t>Λημμα</w:t>
    </w:r>
    <w:proofErr w:type="spellEnd"/>
    <w:r>
      <w:t xml:space="preserve"> 1ο </w:t>
    </w:r>
    <w:proofErr w:type="spellStart"/>
    <w:r>
      <w:t>κλιματικες</w:t>
    </w:r>
    <w:proofErr w:type="spellEnd"/>
    <w:r>
      <w:t xml:space="preserve"> </w:t>
    </w:r>
    <w:proofErr w:type="spellStart"/>
    <w:r>
      <w:t>αλλαγες</w:t>
    </w:r>
    <w:proofErr w:type="spellEnd"/>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vi kotrotsiou">
    <w15:presenceInfo w15:providerId="Windows Live" w15:userId="d76304e9a9f7c8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3AD"/>
    <w:rsid w:val="00022538"/>
    <w:rsid w:val="000C78BA"/>
    <w:rsid w:val="00107AFD"/>
    <w:rsid w:val="00117717"/>
    <w:rsid w:val="001352AA"/>
    <w:rsid w:val="00187F7D"/>
    <w:rsid w:val="001914E1"/>
    <w:rsid w:val="00325C42"/>
    <w:rsid w:val="00373C25"/>
    <w:rsid w:val="00392574"/>
    <w:rsid w:val="003A13D6"/>
    <w:rsid w:val="00421C3D"/>
    <w:rsid w:val="00436619"/>
    <w:rsid w:val="00482F7D"/>
    <w:rsid w:val="004E54FC"/>
    <w:rsid w:val="00552C26"/>
    <w:rsid w:val="005E7BCB"/>
    <w:rsid w:val="00614575"/>
    <w:rsid w:val="006A7C2F"/>
    <w:rsid w:val="006F717A"/>
    <w:rsid w:val="007B08F3"/>
    <w:rsid w:val="00890CAD"/>
    <w:rsid w:val="00907DC4"/>
    <w:rsid w:val="009C1187"/>
    <w:rsid w:val="00A314C2"/>
    <w:rsid w:val="00A872F6"/>
    <w:rsid w:val="00B058CF"/>
    <w:rsid w:val="00B50D80"/>
    <w:rsid w:val="00BA3931"/>
    <w:rsid w:val="00BB5323"/>
    <w:rsid w:val="00BE1766"/>
    <w:rsid w:val="00EE4D8D"/>
    <w:rsid w:val="00EF53AD"/>
    <w:rsid w:val="00F36A26"/>
    <w:rsid w:val="00FC21F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BD123"/>
  <w15:chartTrackingRefBased/>
  <w15:docId w15:val="{4A0788A6-59B6-47E5-841E-28AD3E657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Char"/>
    <w:uiPriority w:val="9"/>
    <w:qFormat/>
    <w:rsid w:val="009C11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unhideWhenUsed/>
    <w:qFormat/>
    <w:rsid w:val="0011771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C1187"/>
    <w:rPr>
      <w:rFonts w:asciiTheme="majorHAnsi" w:eastAsiaTheme="majorEastAsia" w:hAnsiTheme="majorHAnsi" w:cstheme="majorBidi"/>
      <w:color w:val="2F5496" w:themeColor="accent1" w:themeShade="BF"/>
      <w:sz w:val="32"/>
      <w:szCs w:val="32"/>
    </w:rPr>
  </w:style>
  <w:style w:type="character" w:customStyle="1" w:styleId="2Char">
    <w:name w:val="Επικεφαλίδα 2 Char"/>
    <w:basedOn w:val="a0"/>
    <w:link w:val="2"/>
    <w:uiPriority w:val="9"/>
    <w:rsid w:val="00117717"/>
    <w:rPr>
      <w:rFonts w:asciiTheme="majorHAnsi" w:eastAsiaTheme="majorEastAsia" w:hAnsiTheme="majorHAnsi" w:cstheme="majorBidi"/>
      <w:color w:val="2F5496" w:themeColor="accent1" w:themeShade="BF"/>
      <w:sz w:val="26"/>
      <w:szCs w:val="26"/>
    </w:rPr>
  </w:style>
  <w:style w:type="paragraph" w:styleId="a3">
    <w:name w:val="header"/>
    <w:basedOn w:val="a"/>
    <w:link w:val="Char"/>
    <w:uiPriority w:val="99"/>
    <w:unhideWhenUsed/>
    <w:rsid w:val="00107AFD"/>
    <w:pPr>
      <w:tabs>
        <w:tab w:val="center" w:pos="4153"/>
        <w:tab w:val="right" w:pos="8306"/>
      </w:tabs>
      <w:spacing w:after="0" w:line="240" w:lineRule="auto"/>
    </w:pPr>
  </w:style>
  <w:style w:type="character" w:customStyle="1" w:styleId="Char">
    <w:name w:val="Κεφαλίδα Char"/>
    <w:basedOn w:val="a0"/>
    <w:link w:val="a3"/>
    <w:uiPriority w:val="99"/>
    <w:rsid w:val="00107AFD"/>
  </w:style>
  <w:style w:type="paragraph" w:styleId="a4">
    <w:name w:val="footer"/>
    <w:basedOn w:val="a"/>
    <w:link w:val="Char0"/>
    <w:uiPriority w:val="99"/>
    <w:unhideWhenUsed/>
    <w:rsid w:val="00107AFD"/>
    <w:pPr>
      <w:tabs>
        <w:tab w:val="center" w:pos="4153"/>
        <w:tab w:val="right" w:pos="8306"/>
      </w:tabs>
      <w:spacing w:after="0" w:line="240" w:lineRule="auto"/>
    </w:pPr>
  </w:style>
  <w:style w:type="character" w:customStyle="1" w:styleId="Char0">
    <w:name w:val="Υποσέλιδο Char"/>
    <w:basedOn w:val="a0"/>
    <w:link w:val="a4"/>
    <w:uiPriority w:val="99"/>
    <w:rsid w:val="00107AFD"/>
  </w:style>
  <w:style w:type="paragraph" w:styleId="a5">
    <w:name w:val="No Spacing"/>
    <w:link w:val="Char1"/>
    <w:uiPriority w:val="1"/>
    <w:qFormat/>
    <w:rsid w:val="00907DC4"/>
    <w:pPr>
      <w:spacing w:after="0" w:line="240" w:lineRule="auto"/>
    </w:pPr>
    <w:rPr>
      <w:rFonts w:eastAsiaTheme="minorEastAsia"/>
      <w:lang w:eastAsia="el-GR"/>
    </w:rPr>
  </w:style>
  <w:style w:type="character" w:customStyle="1" w:styleId="Char1">
    <w:name w:val="Χωρίς διάστιχο Char"/>
    <w:basedOn w:val="a0"/>
    <w:link w:val="a5"/>
    <w:uiPriority w:val="1"/>
    <w:rsid w:val="00907DC4"/>
    <w:rPr>
      <w:rFonts w:eastAsiaTheme="minorEastAsia"/>
      <w:lang w:eastAsia="el-GR"/>
    </w:rPr>
  </w:style>
  <w:style w:type="paragraph" w:styleId="a6">
    <w:name w:val="TOC Heading"/>
    <w:basedOn w:val="1"/>
    <w:next w:val="a"/>
    <w:uiPriority w:val="39"/>
    <w:unhideWhenUsed/>
    <w:qFormat/>
    <w:rsid w:val="00421C3D"/>
    <w:pPr>
      <w:outlineLvl w:val="9"/>
    </w:pPr>
    <w:rPr>
      <w:lang w:eastAsia="el-GR"/>
    </w:rPr>
  </w:style>
  <w:style w:type="paragraph" w:styleId="10">
    <w:name w:val="toc 1"/>
    <w:basedOn w:val="a"/>
    <w:next w:val="a"/>
    <w:autoRedefine/>
    <w:uiPriority w:val="39"/>
    <w:unhideWhenUsed/>
    <w:rsid w:val="00421C3D"/>
    <w:pPr>
      <w:spacing w:after="100"/>
    </w:pPr>
  </w:style>
  <w:style w:type="paragraph" w:styleId="20">
    <w:name w:val="toc 2"/>
    <w:basedOn w:val="a"/>
    <w:next w:val="a"/>
    <w:autoRedefine/>
    <w:uiPriority w:val="39"/>
    <w:unhideWhenUsed/>
    <w:rsid w:val="00421C3D"/>
    <w:pPr>
      <w:spacing w:after="100"/>
      <w:ind w:left="220"/>
    </w:pPr>
  </w:style>
  <w:style w:type="character" w:styleId="-">
    <w:name w:val="Hyperlink"/>
    <w:basedOn w:val="a0"/>
    <w:uiPriority w:val="99"/>
    <w:unhideWhenUsed/>
    <w:rsid w:val="00421C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image" Target="media/image1.gif"/><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BA37FA-4D33-4CC4-9805-477E516A03EE}"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l-GR"/>
        </a:p>
      </dgm:t>
    </dgm:pt>
    <dgm:pt modelId="{5DB9F46D-2F2F-44B5-92FF-862B5FAC3BBF}">
      <dgm:prSet phldrT="[Κείμενο]"/>
      <dgm:spPr/>
      <dgm:t>
        <a:bodyPr/>
        <a:lstStyle/>
        <a:p>
          <a:r>
            <a:rPr lang="el-GR"/>
            <a:t>ΣΤΕΥΗ</a:t>
          </a:r>
        </a:p>
      </dgm:t>
    </dgm:pt>
    <dgm:pt modelId="{BB8E1DF4-E03E-42E0-B1E6-53C26558C341}" type="parTrans" cxnId="{F770164B-680A-49BE-AD43-7FEEFE4E2663}">
      <dgm:prSet/>
      <dgm:spPr/>
      <dgm:t>
        <a:bodyPr/>
        <a:lstStyle/>
        <a:p>
          <a:endParaRPr lang="el-GR"/>
        </a:p>
      </dgm:t>
    </dgm:pt>
    <dgm:pt modelId="{A4A95D02-0F55-4847-B671-918416D23561}" type="sibTrans" cxnId="{F770164B-680A-49BE-AD43-7FEEFE4E2663}">
      <dgm:prSet/>
      <dgm:spPr/>
      <dgm:t>
        <a:bodyPr/>
        <a:lstStyle/>
        <a:p>
          <a:endParaRPr lang="el-GR"/>
        </a:p>
      </dgm:t>
    </dgm:pt>
    <dgm:pt modelId="{4FE3CCD8-DC6A-4BCF-BDF2-83FA04702251}">
      <dgm:prSet phldrT="[Κείμενο]"/>
      <dgm:spPr/>
      <dgm:t>
        <a:bodyPr/>
        <a:lstStyle/>
        <a:p>
          <a:r>
            <a:rPr lang="el-GR"/>
            <a:t>ΛΕΝΑ</a:t>
          </a:r>
        </a:p>
      </dgm:t>
    </dgm:pt>
    <dgm:pt modelId="{ADFF5147-AF69-49FD-BED6-1968B41AA98C}" type="parTrans" cxnId="{322E52F5-CC2B-4618-B3AC-5B192897E07F}">
      <dgm:prSet/>
      <dgm:spPr/>
      <dgm:t>
        <a:bodyPr/>
        <a:lstStyle/>
        <a:p>
          <a:endParaRPr lang="el-GR"/>
        </a:p>
      </dgm:t>
    </dgm:pt>
    <dgm:pt modelId="{DBFCFDEA-A64F-410E-925E-FEA441158410}" type="sibTrans" cxnId="{322E52F5-CC2B-4618-B3AC-5B192897E07F}">
      <dgm:prSet/>
      <dgm:spPr/>
      <dgm:t>
        <a:bodyPr/>
        <a:lstStyle/>
        <a:p>
          <a:endParaRPr lang="el-GR"/>
        </a:p>
      </dgm:t>
    </dgm:pt>
    <dgm:pt modelId="{C731D21E-6106-40CE-8EE4-304CB8D07AAC}">
      <dgm:prSet phldrT="[Κείμενο]"/>
      <dgm:spPr/>
      <dgm:t>
        <a:bodyPr/>
        <a:lstStyle/>
        <a:p>
          <a:r>
            <a:rPr lang="el-GR"/>
            <a:t>ΣΤΑΥΡΟΥΛΑ</a:t>
          </a:r>
        </a:p>
      </dgm:t>
    </dgm:pt>
    <dgm:pt modelId="{3954C6A2-77D0-4AE4-9F85-33C0EFA72706}" type="parTrans" cxnId="{0C178A5D-75A2-4B30-9C97-621C849723CE}">
      <dgm:prSet/>
      <dgm:spPr/>
      <dgm:t>
        <a:bodyPr/>
        <a:lstStyle/>
        <a:p>
          <a:endParaRPr lang="el-GR"/>
        </a:p>
      </dgm:t>
    </dgm:pt>
    <dgm:pt modelId="{F1C363E1-CCEC-4935-83B1-EB67677F9384}" type="sibTrans" cxnId="{0C178A5D-75A2-4B30-9C97-621C849723CE}">
      <dgm:prSet/>
      <dgm:spPr/>
      <dgm:t>
        <a:bodyPr/>
        <a:lstStyle/>
        <a:p>
          <a:endParaRPr lang="el-GR"/>
        </a:p>
      </dgm:t>
    </dgm:pt>
    <dgm:pt modelId="{6268B1ED-9FE1-4F20-9413-050DD91EE7A2}">
      <dgm:prSet phldrT="[Κείμενο]"/>
      <dgm:spPr/>
      <dgm:t>
        <a:bodyPr/>
        <a:lstStyle/>
        <a:p>
          <a:r>
            <a:rPr lang="el-GR"/>
            <a:t>ΔΗΜΗΤΡΗΣ</a:t>
          </a:r>
        </a:p>
      </dgm:t>
    </dgm:pt>
    <dgm:pt modelId="{2A23E038-6A45-452A-98BE-8D2008433444}" type="parTrans" cxnId="{89A4C337-BA81-41A4-B2AE-64DBF3C94A7A}">
      <dgm:prSet/>
      <dgm:spPr/>
      <dgm:t>
        <a:bodyPr/>
        <a:lstStyle/>
        <a:p>
          <a:endParaRPr lang="el-GR"/>
        </a:p>
      </dgm:t>
    </dgm:pt>
    <dgm:pt modelId="{C7A6B67F-8EE3-4269-B69D-8447A542DEAB}" type="sibTrans" cxnId="{89A4C337-BA81-41A4-B2AE-64DBF3C94A7A}">
      <dgm:prSet/>
      <dgm:spPr/>
      <dgm:t>
        <a:bodyPr/>
        <a:lstStyle/>
        <a:p>
          <a:endParaRPr lang="el-GR"/>
        </a:p>
      </dgm:t>
    </dgm:pt>
    <dgm:pt modelId="{5DCC0068-23C1-4F94-895A-E10A201E48C6}">
      <dgm:prSet phldrT="[Κείμενο]"/>
      <dgm:spPr/>
      <dgm:t>
        <a:bodyPr/>
        <a:lstStyle/>
        <a:p>
          <a:r>
            <a:rPr lang="el-GR"/>
            <a:t>ΒΑΓΓΕΛΗΣ</a:t>
          </a:r>
        </a:p>
      </dgm:t>
    </dgm:pt>
    <dgm:pt modelId="{A2520D9D-D4E8-41F8-923E-A3A3CD9AADBF}" type="parTrans" cxnId="{7623A909-D668-450D-97B5-A47659D9BDD3}">
      <dgm:prSet/>
      <dgm:spPr/>
      <dgm:t>
        <a:bodyPr/>
        <a:lstStyle/>
        <a:p>
          <a:endParaRPr lang="el-GR"/>
        </a:p>
      </dgm:t>
    </dgm:pt>
    <dgm:pt modelId="{487E4A3D-12D3-48CF-8BE2-36584D5EF7AB}" type="sibTrans" cxnId="{7623A909-D668-450D-97B5-A47659D9BDD3}">
      <dgm:prSet/>
      <dgm:spPr/>
      <dgm:t>
        <a:bodyPr/>
        <a:lstStyle/>
        <a:p>
          <a:endParaRPr lang="el-GR"/>
        </a:p>
      </dgm:t>
    </dgm:pt>
    <dgm:pt modelId="{9E7FC37F-146D-485C-9542-8E91909BE5CD}">
      <dgm:prSet phldrT="[Κείμενο]"/>
      <dgm:spPr/>
      <dgm:t>
        <a:bodyPr/>
        <a:lstStyle/>
        <a:p>
          <a:r>
            <a:rPr lang="el-GR"/>
            <a:t>ΝΙΚΟΣ</a:t>
          </a:r>
        </a:p>
      </dgm:t>
    </dgm:pt>
    <dgm:pt modelId="{2D290066-C2E8-425C-9D46-D9F7FFEC97CC}" type="parTrans" cxnId="{CB52F306-D4F0-401B-B951-D83A7C26359E}">
      <dgm:prSet/>
      <dgm:spPr/>
      <dgm:t>
        <a:bodyPr/>
        <a:lstStyle/>
        <a:p>
          <a:endParaRPr lang="el-GR"/>
        </a:p>
      </dgm:t>
    </dgm:pt>
    <dgm:pt modelId="{652D3898-C58C-456B-819A-EE36609CD48C}" type="sibTrans" cxnId="{CB52F306-D4F0-401B-B951-D83A7C26359E}">
      <dgm:prSet/>
      <dgm:spPr/>
      <dgm:t>
        <a:bodyPr/>
        <a:lstStyle/>
        <a:p>
          <a:endParaRPr lang="el-GR"/>
        </a:p>
      </dgm:t>
    </dgm:pt>
    <dgm:pt modelId="{598BB020-2F10-450A-8B70-92CD9B781441}">
      <dgm:prSet phldrT="[Κείμενο]" phldr="1"/>
      <dgm:spPr/>
      <dgm:t>
        <a:bodyPr/>
        <a:lstStyle/>
        <a:p>
          <a:endParaRPr lang="el-GR"/>
        </a:p>
      </dgm:t>
    </dgm:pt>
    <dgm:pt modelId="{F6F6D82C-94E4-470B-ACE9-8DE63CFB5842}" type="parTrans" cxnId="{4457E8D5-A24C-4F4C-BA5D-99721C545E64}">
      <dgm:prSet/>
      <dgm:spPr/>
      <dgm:t>
        <a:bodyPr/>
        <a:lstStyle/>
        <a:p>
          <a:endParaRPr lang="el-GR"/>
        </a:p>
      </dgm:t>
    </dgm:pt>
    <dgm:pt modelId="{2EF3DB59-4403-46F4-82F0-9BCB2C510E7B}" type="sibTrans" cxnId="{4457E8D5-A24C-4F4C-BA5D-99721C545E64}">
      <dgm:prSet/>
      <dgm:spPr/>
      <dgm:t>
        <a:bodyPr/>
        <a:lstStyle/>
        <a:p>
          <a:endParaRPr lang="el-GR"/>
        </a:p>
      </dgm:t>
    </dgm:pt>
    <dgm:pt modelId="{431A74FA-83E0-48D2-9BE7-C4F686358C22}">
      <dgm:prSet phldrT="[Κείμενο]" phldr="1"/>
      <dgm:spPr/>
      <dgm:t>
        <a:bodyPr/>
        <a:lstStyle/>
        <a:p>
          <a:endParaRPr lang="el-GR"/>
        </a:p>
      </dgm:t>
    </dgm:pt>
    <dgm:pt modelId="{46E03798-DE6E-4678-933E-1E7E1C70DDD4}" type="parTrans" cxnId="{9D21764E-640D-4E6D-85DF-8407E35DAD3F}">
      <dgm:prSet/>
      <dgm:spPr/>
      <dgm:t>
        <a:bodyPr/>
        <a:lstStyle/>
        <a:p>
          <a:endParaRPr lang="el-GR"/>
        </a:p>
      </dgm:t>
    </dgm:pt>
    <dgm:pt modelId="{4457E424-02AE-4B5D-9DBA-7772CC02B742}" type="sibTrans" cxnId="{9D21764E-640D-4E6D-85DF-8407E35DAD3F}">
      <dgm:prSet/>
      <dgm:spPr/>
      <dgm:t>
        <a:bodyPr/>
        <a:lstStyle/>
        <a:p>
          <a:endParaRPr lang="el-GR"/>
        </a:p>
      </dgm:t>
    </dgm:pt>
    <dgm:pt modelId="{CE0EE731-CB37-44D3-86AC-E39464F3F65D}">
      <dgm:prSet phldrT="[Κείμενο]" phldr="1"/>
      <dgm:spPr/>
      <dgm:t>
        <a:bodyPr/>
        <a:lstStyle/>
        <a:p>
          <a:endParaRPr lang="el-GR"/>
        </a:p>
      </dgm:t>
    </dgm:pt>
    <dgm:pt modelId="{67A2F93A-E51A-4787-A62E-64EFA34EE94A}" type="parTrans" cxnId="{79671FBB-5E48-477A-B8F8-9584C1CD70FB}">
      <dgm:prSet/>
      <dgm:spPr/>
      <dgm:t>
        <a:bodyPr/>
        <a:lstStyle/>
        <a:p>
          <a:endParaRPr lang="el-GR"/>
        </a:p>
      </dgm:t>
    </dgm:pt>
    <dgm:pt modelId="{A05D4424-80B1-4F95-B20F-40E963AFD7D0}" type="sibTrans" cxnId="{79671FBB-5E48-477A-B8F8-9584C1CD70FB}">
      <dgm:prSet/>
      <dgm:spPr/>
      <dgm:t>
        <a:bodyPr/>
        <a:lstStyle/>
        <a:p>
          <a:endParaRPr lang="el-GR"/>
        </a:p>
      </dgm:t>
    </dgm:pt>
    <dgm:pt modelId="{CF3BE932-46A0-4367-A050-141D70D586AE}">
      <dgm:prSet/>
      <dgm:spPr/>
      <dgm:t>
        <a:bodyPr/>
        <a:lstStyle/>
        <a:p>
          <a:r>
            <a:rPr lang="el-GR"/>
            <a:t>ΦΩΤΕΙΝΗ</a:t>
          </a:r>
        </a:p>
      </dgm:t>
    </dgm:pt>
    <dgm:pt modelId="{DFABAB5B-51F3-4D0F-8AD3-47F44FEE8E80}" type="parTrans" cxnId="{959ED1CE-B692-4DD9-A03D-4FA71EB0A8BE}">
      <dgm:prSet/>
      <dgm:spPr/>
      <dgm:t>
        <a:bodyPr/>
        <a:lstStyle/>
        <a:p>
          <a:endParaRPr lang="el-GR"/>
        </a:p>
      </dgm:t>
    </dgm:pt>
    <dgm:pt modelId="{3A8F222B-9F77-4FB7-BE83-BD43AE844EA5}" type="sibTrans" cxnId="{959ED1CE-B692-4DD9-A03D-4FA71EB0A8BE}">
      <dgm:prSet/>
      <dgm:spPr/>
    </dgm:pt>
    <dgm:pt modelId="{CA10F72C-1863-4704-85C8-7515E2F4489E}" type="pres">
      <dgm:prSet presAssocID="{49BA37FA-4D33-4CC4-9805-477E516A03EE}" presName="mainComposite" presStyleCnt="0">
        <dgm:presLayoutVars>
          <dgm:chPref val="1"/>
          <dgm:dir/>
          <dgm:animOne val="branch"/>
          <dgm:animLvl val="lvl"/>
          <dgm:resizeHandles val="exact"/>
        </dgm:presLayoutVars>
      </dgm:prSet>
      <dgm:spPr/>
    </dgm:pt>
    <dgm:pt modelId="{DB7DB78A-F153-4161-9C01-5BF058F22749}" type="pres">
      <dgm:prSet presAssocID="{49BA37FA-4D33-4CC4-9805-477E516A03EE}" presName="hierFlow" presStyleCnt="0"/>
      <dgm:spPr/>
    </dgm:pt>
    <dgm:pt modelId="{2DA76897-D37C-4309-A7B0-BB9507EE6943}" type="pres">
      <dgm:prSet presAssocID="{49BA37FA-4D33-4CC4-9805-477E516A03EE}" presName="firstBuf" presStyleCnt="0"/>
      <dgm:spPr/>
    </dgm:pt>
    <dgm:pt modelId="{43F1D7BB-7A66-43B1-ABE8-6A53955F5E8E}" type="pres">
      <dgm:prSet presAssocID="{49BA37FA-4D33-4CC4-9805-477E516A03EE}" presName="hierChild1" presStyleCnt="0">
        <dgm:presLayoutVars>
          <dgm:chPref val="1"/>
          <dgm:animOne val="branch"/>
          <dgm:animLvl val="lvl"/>
        </dgm:presLayoutVars>
      </dgm:prSet>
      <dgm:spPr/>
    </dgm:pt>
    <dgm:pt modelId="{113006C8-D760-4FAF-96AB-3B45DD3264DA}" type="pres">
      <dgm:prSet presAssocID="{5DB9F46D-2F2F-44B5-92FF-862B5FAC3BBF}" presName="Name17" presStyleCnt="0"/>
      <dgm:spPr/>
    </dgm:pt>
    <dgm:pt modelId="{2C0D061D-B286-4CA0-8A68-64AC63B4B7A5}" type="pres">
      <dgm:prSet presAssocID="{5DB9F46D-2F2F-44B5-92FF-862B5FAC3BBF}" presName="level1Shape" presStyleLbl="node0" presStyleIdx="0" presStyleCnt="1">
        <dgm:presLayoutVars>
          <dgm:chPref val="3"/>
        </dgm:presLayoutVars>
      </dgm:prSet>
      <dgm:spPr/>
    </dgm:pt>
    <dgm:pt modelId="{AF798149-0F2F-43E1-B4BA-DB2AE675D9CE}" type="pres">
      <dgm:prSet presAssocID="{5DB9F46D-2F2F-44B5-92FF-862B5FAC3BBF}" presName="hierChild2" presStyleCnt="0"/>
      <dgm:spPr/>
    </dgm:pt>
    <dgm:pt modelId="{0DFE9403-12C8-4AF5-A8CF-4E1DDFF59181}" type="pres">
      <dgm:prSet presAssocID="{ADFF5147-AF69-49FD-BED6-1968B41AA98C}" presName="Name25" presStyleLbl="parChTrans1D2" presStyleIdx="0" presStyleCnt="2"/>
      <dgm:spPr/>
    </dgm:pt>
    <dgm:pt modelId="{B4761C10-A0A0-4684-B925-6131E183C537}" type="pres">
      <dgm:prSet presAssocID="{ADFF5147-AF69-49FD-BED6-1968B41AA98C}" presName="connTx" presStyleLbl="parChTrans1D2" presStyleIdx="0" presStyleCnt="2"/>
      <dgm:spPr/>
    </dgm:pt>
    <dgm:pt modelId="{9249D7CC-9272-4B1D-88E2-4B5827F5A694}" type="pres">
      <dgm:prSet presAssocID="{4FE3CCD8-DC6A-4BCF-BDF2-83FA04702251}" presName="Name30" presStyleCnt="0"/>
      <dgm:spPr/>
    </dgm:pt>
    <dgm:pt modelId="{F882C8C4-41C7-4B3C-A567-85130135BCB8}" type="pres">
      <dgm:prSet presAssocID="{4FE3CCD8-DC6A-4BCF-BDF2-83FA04702251}" presName="level2Shape" presStyleLbl="node2" presStyleIdx="0" presStyleCnt="2"/>
      <dgm:spPr/>
    </dgm:pt>
    <dgm:pt modelId="{C07CE610-62EE-485A-B4AF-BF166B322AE9}" type="pres">
      <dgm:prSet presAssocID="{4FE3CCD8-DC6A-4BCF-BDF2-83FA04702251}" presName="hierChild3" presStyleCnt="0"/>
      <dgm:spPr/>
    </dgm:pt>
    <dgm:pt modelId="{BB11C8E9-2A61-4B8E-994F-AE693E9E1D9F}" type="pres">
      <dgm:prSet presAssocID="{3954C6A2-77D0-4AE4-9F85-33C0EFA72706}" presName="Name25" presStyleLbl="parChTrans1D3" presStyleIdx="0" presStyleCnt="4"/>
      <dgm:spPr/>
    </dgm:pt>
    <dgm:pt modelId="{AAD45C8A-E3EB-4D04-A0A6-F79CBF5295FC}" type="pres">
      <dgm:prSet presAssocID="{3954C6A2-77D0-4AE4-9F85-33C0EFA72706}" presName="connTx" presStyleLbl="parChTrans1D3" presStyleIdx="0" presStyleCnt="4"/>
      <dgm:spPr/>
    </dgm:pt>
    <dgm:pt modelId="{51E71D74-F7EC-4BC0-8970-3037A10A48B8}" type="pres">
      <dgm:prSet presAssocID="{C731D21E-6106-40CE-8EE4-304CB8D07AAC}" presName="Name30" presStyleCnt="0"/>
      <dgm:spPr/>
    </dgm:pt>
    <dgm:pt modelId="{05FF1CC4-EEEC-449B-90C4-95FBB6DEC426}" type="pres">
      <dgm:prSet presAssocID="{C731D21E-6106-40CE-8EE4-304CB8D07AAC}" presName="level2Shape" presStyleLbl="node3" presStyleIdx="0" presStyleCnt="4"/>
      <dgm:spPr/>
    </dgm:pt>
    <dgm:pt modelId="{BBBA12BE-F69E-4CC1-8768-D4DBB73CC048}" type="pres">
      <dgm:prSet presAssocID="{C731D21E-6106-40CE-8EE4-304CB8D07AAC}" presName="hierChild3" presStyleCnt="0"/>
      <dgm:spPr/>
    </dgm:pt>
    <dgm:pt modelId="{3E8D7C87-2B3A-4085-888D-A89538D9D3F6}" type="pres">
      <dgm:prSet presAssocID="{2A23E038-6A45-452A-98BE-8D2008433444}" presName="Name25" presStyleLbl="parChTrans1D3" presStyleIdx="1" presStyleCnt="4"/>
      <dgm:spPr/>
    </dgm:pt>
    <dgm:pt modelId="{311CACB9-3DB2-4994-9615-2E84DB2F5AB4}" type="pres">
      <dgm:prSet presAssocID="{2A23E038-6A45-452A-98BE-8D2008433444}" presName="connTx" presStyleLbl="parChTrans1D3" presStyleIdx="1" presStyleCnt="4"/>
      <dgm:spPr/>
    </dgm:pt>
    <dgm:pt modelId="{297C8C09-6030-40F6-B7AA-A5604411E981}" type="pres">
      <dgm:prSet presAssocID="{6268B1ED-9FE1-4F20-9413-050DD91EE7A2}" presName="Name30" presStyleCnt="0"/>
      <dgm:spPr/>
    </dgm:pt>
    <dgm:pt modelId="{5567A7DB-47F0-445E-88C7-9960C79A6E2E}" type="pres">
      <dgm:prSet presAssocID="{6268B1ED-9FE1-4F20-9413-050DD91EE7A2}" presName="level2Shape" presStyleLbl="node3" presStyleIdx="1" presStyleCnt="4"/>
      <dgm:spPr/>
    </dgm:pt>
    <dgm:pt modelId="{8A3F448D-AD54-4544-A07B-CE3BA4CFF5DA}" type="pres">
      <dgm:prSet presAssocID="{6268B1ED-9FE1-4F20-9413-050DD91EE7A2}" presName="hierChild3" presStyleCnt="0"/>
      <dgm:spPr/>
    </dgm:pt>
    <dgm:pt modelId="{C3789D28-E3B1-4A46-92BF-474B7E46DABA}" type="pres">
      <dgm:prSet presAssocID="{A2520D9D-D4E8-41F8-923E-A3A3CD9AADBF}" presName="Name25" presStyleLbl="parChTrans1D2" presStyleIdx="1" presStyleCnt="2"/>
      <dgm:spPr/>
    </dgm:pt>
    <dgm:pt modelId="{637E6AEB-AD46-46E2-9726-5B5FFFCCE610}" type="pres">
      <dgm:prSet presAssocID="{A2520D9D-D4E8-41F8-923E-A3A3CD9AADBF}" presName="connTx" presStyleLbl="parChTrans1D2" presStyleIdx="1" presStyleCnt="2"/>
      <dgm:spPr/>
    </dgm:pt>
    <dgm:pt modelId="{1A72F66C-1293-4C63-B8B3-BF56F77D33B2}" type="pres">
      <dgm:prSet presAssocID="{5DCC0068-23C1-4F94-895A-E10A201E48C6}" presName="Name30" presStyleCnt="0"/>
      <dgm:spPr/>
    </dgm:pt>
    <dgm:pt modelId="{BFEE965A-FCD3-477B-BC30-8C9109CA3EA0}" type="pres">
      <dgm:prSet presAssocID="{5DCC0068-23C1-4F94-895A-E10A201E48C6}" presName="level2Shape" presStyleLbl="node2" presStyleIdx="1" presStyleCnt="2"/>
      <dgm:spPr/>
    </dgm:pt>
    <dgm:pt modelId="{F7C5D02B-5E6B-4919-A315-7633C6674D77}" type="pres">
      <dgm:prSet presAssocID="{5DCC0068-23C1-4F94-895A-E10A201E48C6}" presName="hierChild3" presStyleCnt="0"/>
      <dgm:spPr/>
    </dgm:pt>
    <dgm:pt modelId="{F114A0F5-FCFB-4F8F-8664-F2011588696F}" type="pres">
      <dgm:prSet presAssocID="{DFABAB5B-51F3-4D0F-8AD3-47F44FEE8E80}" presName="Name25" presStyleLbl="parChTrans1D3" presStyleIdx="2" presStyleCnt="4"/>
      <dgm:spPr/>
    </dgm:pt>
    <dgm:pt modelId="{9039462A-5C53-4991-B6CF-77391BD55460}" type="pres">
      <dgm:prSet presAssocID="{DFABAB5B-51F3-4D0F-8AD3-47F44FEE8E80}" presName="connTx" presStyleLbl="parChTrans1D3" presStyleIdx="2" presStyleCnt="4"/>
      <dgm:spPr/>
    </dgm:pt>
    <dgm:pt modelId="{72AC8A4C-0B56-4EC1-9E6F-6EB7C911CB3E}" type="pres">
      <dgm:prSet presAssocID="{CF3BE932-46A0-4367-A050-141D70D586AE}" presName="Name30" presStyleCnt="0"/>
      <dgm:spPr/>
    </dgm:pt>
    <dgm:pt modelId="{68137479-8CCE-43EE-8976-D0DA4BE83C81}" type="pres">
      <dgm:prSet presAssocID="{CF3BE932-46A0-4367-A050-141D70D586AE}" presName="level2Shape" presStyleLbl="node3" presStyleIdx="2" presStyleCnt="4"/>
      <dgm:spPr/>
    </dgm:pt>
    <dgm:pt modelId="{AF8A03D2-8BDD-4DBE-948B-57FCE44A27AC}" type="pres">
      <dgm:prSet presAssocID="{CF3BE932-46A0-4367-A050-141D70D586AE}" presName="hierChild3" presStyleCnt="0"/>
      <dgm:spPr/>
    </dgm:pt>
    <dgm:pt modelId="{ABA87DD2-FDAE-44AC-8B6C-AA4713D20A26}" type="pres">
      <dgm:prSet presAssocID="{2D290066-C2E8-425C-9D46-D9F7FFEC97CC}" presName="Name25" presStyleLbl="parChTrans1D3" presStyleIdx="3" presStyleCnt="4"/>
      <dgm:spPr/>
    </dgm:pt>
    <dgm:pt modelId="{8A6C69F9-21AB-420D-9698-2A3BD7074051}" type="pres">
      <dgm:prSet presAssocID="{2D290066-C2E8-425C-9D46-D9F7FFEC97CC}" presName="connTx" presStyleLbl="parChTrans1D3" presStyleIdx="3" presStyleCnt="4"/>
      <dgm:spPr/>
    </dgm:pt>
    <dgm:pt modelId="{9C5337E3-2CD0-49AF-87FE-EB4BB53AAF14}" type="pres">
      <dgm:prSet presAssocID="{9E7FC37F-146D-485C-9542-8E91909BE5CD}" presName="Name30" presStyleCnt="0"/>
      <dgm:spPr/>
    </dgm:pt>
    <dgm:pt modelId="{F0B3B00E-4EE4-4CC8-B8C7-9A4592E24DC7}" type="pres">
      <dgm:prSet presAssocID="{9E7FC37F-146D-485C-9542-8E91909BE5CD}" presName="level2Shape" presStyleLbl="node3" presStyleIdx="3" presStyleCnt="4"/>
      <dgm:spPr/>
    </dgm:pt>
    <dgm:pt modelId="{E287EE09-F865-49A3-9E18-237E5A4D31F3}" type="pres">
      <dgm:prSet presAssocID="{9E7FC37F-146D-485C-9542-8E91909BE5CD}" presName="hierChild3" presStyleCnt="0"/>
      <dgm:spPr/>
    </dgm:pt>
    <dgm:pt modelId="{05A4C373-D8FC-44C6-8C8F-C41234E86A8D}" type="pres">
      <dgm:prSet presAssocID="{49BA37FA-4D33-4CC4-9805-477E516A03EE}" presName="bgShapesFlow" presStyleCnt="0"/>
      <dgm:spPr/>
    </dgm:pt>
    <dgm:pt modelId="{4DE46CE5-44CC-4887-B37A-C44028819203}" type="pres">
      <dgm:prSet presAssocID="{598BB020-2F10-450A-8B70-92CD9B781441}" presName="rectComp" presStyleCnt="0"/>
      <dgm:spPr/>
    </dgm:pt>
    <dgm:pt modelId="{CD428CDC-4558-46E1-A351-D0D69E5AFEC8}" type="pres">
      <dgm:prSet presAssocID="{598BB020-2F10-450A-8B70-92CD9B781441}" presName="bgRect" presStyleLbl="bgShp" presStyleIdx="0" presStyleCnt="3"/>
      <dgm:spPr/>
    </dgm:pt>
    <dgm:pt modelId="{1BF415B3-13F3-4906-B89C-364B7511006B}" type="pres">
      <dgm:prSet presAssocID="{598BB020-2F10-450A-8B70-92CD9B781441}" presName="bgRectTx" presStyleLbl="bgShp" presStyleIdx="0" presStyleCnt="3">
        <dgm:presLayoutVars>
          <dgm:bulletEnabled val="1"/>
        </dgm:presLayoutVars>
      </dgm:prSet>
      <dgm:spPr/>
    </dgm:pt>
    <dgm:pt modelId="{81177A6C-37FD-40E3-8D31-A3FE96273EBF}" type="pres">
      <dgm:prSet presAssocID="{598BB020-2F10-450A-8B70-92CD9B781441}" presName="spComp" presStyleCnt="0"/>
      <dgm:spPr/>
    </dgm:pt>
    <dgm:pt modelId="{4FB42568-5641-4737-9E24-A669B2094123}" type="pres">
      <dgm:prSet presAssocID="{598BB020-2F10-450A-8B70-92CD9B781441}" presName="hSp" presStyleCnt="0"/>
      <dgm:spPr/>
    </dgm:pt>
    <dgm:pt modelId="{DE2C2C9F-7DA0-43B5-ADB9-DA8BC239176D}" type="pres">
      <dgm:prSet presAssocID="{431A74FA-83E0-48D2-9BE7-C4F686358C22}" presName="rectComp" presStyleCnt="0"/>
      <dgm:spPr/>
    </dgm:pt>
    <dgm:pt modelId="{8322B5D2-09DB-4E77-B21C-8757325DD843}" type="pres">
      <dgm:prSet presAssocID="{431A74FA-83E0-48D2-9BE7-C4F686358C22}" presName="bgRect" presStyleLbl="bgShp" presStyleIdx="1" presStyleCnt="3"/>
      <dgm:spPr/>
    </dgm:pt>
    <dgm:pt modelId="{FD314806-1213-4587-885F-5180C8429DE9}" type="pres">
      <dgm:prSet presAssocID="{431A74FA-83E0-48D2-9BE7-C4F686358C22}" presName="bgRectTx" presStyleLbl="bgShp" presStyleIdx="1" presStyleCnt="3">
        <dgm:presLayoutVars>
          <dgm:bulletEnabled val="1"/>
        </dgm:presLayoutVars>
      </dgm:prSet>
      <dgm:spPr/>
    </dgm:pt>
    <dgm:pt modelId="{48EF0813-6681-4DA8-BE1B-80B1E9E61FC4}" type="pres">
      <dgm:prSet presAssocID="{431A74FA-83E0-48D2-9BE7-C4F686358C22}" presName="spComp" presStyleCnt="0"/>
      <dgm:spPr/>
    </dgm:pt>
    <dgm:pt modelId="{BCBB3D95-66EB-4785-8E70-C6430D55E8DA}" type="pres">
      <dgm:prSet presAssocID="{431A74FA-83E0-48D2-9BE7-C4F686358C22}" presName="hSp" presStyleCnt="0"/>
      <dgm:spPr/>
    </dgm:pt>
    <dgm:pt modelId="{BDB24B39-4B02-4ECC-BBE2-C21A47F7A2BB}" type="pres">
      <dgm:prSet presAssocID="{CE0EE731-CB37-44D3-86AC-E39464F3F65D}" presName="rectComp" presStyleCnt="0"/>
      <dgm:spPr/>
    </dgm:pt>
    <dgm:pt modelId="{0A95D3DE-FBB8-48A1-9AE9-57DCFA9E1E95}" type="pres">
      <dgm:prSet presAssocID="{CE0EE731-CB37-44D3-86AC-E39464F3F65D}" presName="bgRect" presStyleLbl="bgShp" presStyleIdx="2" presStyleCnt="3"/>
      <dgm:spPr/>
    </dgm:pt>
    <dgm:pt modelId="{827C442A-1BEC-4F4D-9602-BDF02AC0541C}" type="pres">
      <dgm:prSet presAssocID="{CE0EE731-CB37-44D3-86AC-E39464F3F65D}" presName="bgRectTx" presStyleLbl="bgShp" presStyleIdx="2" presStyleCnt="3">
        <dgm:presLayoutVars>
          <dgm:bulletEnabled val="1"/>
        </dgm:presLayoutVars>
      </dgm:prSet>
      <dgm:spPr/>
    </dgm:pt>
  </dgm:ptLst>
  <dgm:cxnLst>
    <dgm:cxn modelId="{CB52F306-D4F0-401B-B951-D83A7C26359E}" srcId="{5DCC0068-23C1-4F94-895A-E10A201E48C6}" destId="{9E7FC37F-146D-485C-9542-8E91909BE5CD}" srcOrd="1" destOrd="0" parTransId="{2D290066-C2E8-425C-9D46-D9F7FFEC97CC}" sibTransId="{652D3898-C58C-456B-819A-EE36609CD48C}"/>
    <dgm:cxn modelId="{7623A909-D668-450D-97B5-A47659D9BDD3}" srcId="{5DB9F46D-2F2F-44B5-92FF-862B5FAC3BBF}" destId="{5DCC0068-23C1-4F94-895A-E10A201E48C6}" srcOrd="1" destOrd="0" parTransId="{A2520D9D-D4E8-41F8-923E-A3A3CD9AADBF}" sibTransId="{487E4A3D-12D3-48CF-8BE2-36584D5EF7AB}"/>
    <dgm:cxn modelId="{C564340F-1F43-4416-95A2-B7203D6E0ED0}" type="presOf" srcId="{598BB020-2F10-450A-8B70-92CD9B781441}" destId="{CD428CDC-4558-46E1-A351-D0D69E5AFEC8}" srcOrd="0" destOrd="0" presId="urn:microsoft.com/office/officeart/2005/8/layout/hierarchy5"/>
    <dgm:cxn modelId="{780E2B29-5762-4217-8DC4-B90160F831BC}" type="presOf" srcId="{DFABAB5B-51F3-4D0F-8AD3-47F44FEE8E80}" destId="{9039462A-5C53-4991-B6CF-77391BD55460}" srcOrd="1" destOrd="0" presId="urn:microsoft.com/office/officeart/2005/8/layout/hierarchy5"/>
    <dgm:cxn modelId="{A427C02A-811C-4BBA-BF41-F38A793D67B7}" type="presOf" srcId="{DFABAB5B-51F3-4D0F-8AD3-47F44FEE8E80}" destId="{F114A0F5-FCFB-4F8F-8664-F2011588696F}" srcOrd="0" destOrd="0" presId="urn:microsoft.com/office/officeart/2005/8/layout/hierarchy5"/>
    <dgm:cxn modelId="{89A4C337-BA81-41A4-B2AE-64DBF3C94A7A}" srcId="{4FE3CCD8-DC6A-4BCF-BDF2-83FA04702251}" destId="{6268B1ED-9FE1-4F20-9413-050DD91EE7A2}" srcOrd="1" destOrd="0" parTransId="{2A23E038-6A45-452A-98BE-8D2008433444}" sibTransId="{C7A6B67F-8EE3-4269-B69D-8447A542DEAB}"/>
    <dgm:cxn modelId="{8E180538-B424-441E-ADB2-0BC4AD5898B1}" type="presOf" srcId="{4FE3CCD8-DC6A-4BCF-BDF2-83FA04702251}" destId="{F882C8C4-41C7-4B3C-A567-85130135BCB8}" srcOrd="0" destOrd="0" presId="urn:microsoft.com/office/officeart/2005/8/layout/hierarchy5"/>
    <dgm:cxn modelId="{2C30EB3D-6A97-42C2-AF1D-8E58652C0ADE}" type="presOf" srcId="{431A74FA-83E0-48D2-9BE7-C4F686358C22}" destId="{FD314806-1213-4587-885F-5180C8429DE9}" srcOrd="1" destOrd="0" presId="urn:microsoft.com/office/officeart/2005/8/layout/hierarchy5"/>
    <dgm:cxn modelId="{0C178A5D-75A2-4B30-9C97-621C849723CE}" srcId="{4FE3CCD8-DC6A-4BCF-BDF2-83FA04702251}" destId="{C731D21E-6106-40CE-8EE4-304CB8D07AAC}" srcOrd="0" destOrd="0" parTransId="{3954C6A2-77D0-4AE4-9F85-33C0EFA72706}" sibTransId="{F1C363E1-CCEC-4935-83B1-EB67677F9384}"/>
    <dgm:cxn modelId="{737ABE5D-F7B0-40FF-B875-2ABC0FC230D1}" type="presOf" srcId="{A2520D9D-D4E8-41F8-923E-A3A3CD9AADBF}" destId="{637E6AEB-AD46-46E2-9726-5B5FFFCCE610}" srcOrd="1" destOrd="0" presId="urn:microsoft.com/office/officeart/2005/8/layout/hierarchy5"/>
    <dgm:cxn modelId="{91ED5541-2643-4CA5-B4B3-1867F192EE26}" type="presOf" srcId="{2A23E038-6A45-452A-98BE-8D2008433444}" destId="{311CACB9-3DB2-4994-9615-2E84DB2F5AB4}" srcOrd="1" destOrd="0" presId="urn:microsoft.com/office/officeart/2005/8/layout/hierarchy5"/>
    <dgm:cxn modelId="{BC25D464-89D0-435A-A53C-F1D67EC527C8}" type="presOf" srcId="{431A74FA-83E0-48D2-9BE7-C4F686358C22}" destId="{8322B5D2-09DB-4E77-B21C-8757325DD843}" srcOrd="0" destOrd="0" presId="urn:microsoft.com/office/officeart/2005/8/layout/hierarchy5"/>
    <dgm:cxn modelId="{262F974A-2E79-41C6-A2F9-3E316BE88BB9}" type="presOf" srcId="{A2520D9D-D4E8-41F8-923E-A3A3CD9AADBF}" destId="{C3789D28-E3B1-4A46-92BF-474B7E46DABA}" srcOrd="0" destOrd="0" presId="urn:microsoft.com/office/officeart/2005/8/layout/hierarchy5"/>
    <dgm:cxn modelId="{F770164B-680A-49BE-AD43-7FEEFE4E2663}" srcId="{49BA37FA-4D33-4CC4-9805-477E516A03EE}" destId="{5DB9F46D-2F2F-44B5-92FF-862B5FAC3BBF}" srcOrd="0" destOrd="0" parTransId="{BB8E1DF4-E03E-42E0-B1E6-53C26558C341}" sibTransId="{A4A95D02-0F55-4847-B671-918416D23561}"/>
    <dgm:cxn modelId="{EB9B4D6B-EFE7-474B-8667-9124510FD0AB}" type="presOf" srcId="{6268B1ED-9FE1-4F20-9413-050DD91EE7A2}" destId="{5567A7DB-47F0-445E-88C7-9960C79A6E2E}" srcOrd="0" destOrd="0" presId="urn:microsoft.com/office/officeart/2005/8/layout/hierarchy5"/>
    <dgm:cxn modelId="{0A66854B-5554-4427-9667-3FDD7A4270D0}" type="presOf" srcId="{598BB020-2F10-450A-8B70-92CD9B781441}" destId="{1BF415B3-13F3-4906-B89C-364B7511006B}" srcOrd="1" destOrd="0" presId="urn:microsoft.com/office/officeart/2005/8/layout/hierarchy5"/>
    <dgm:cxn modelId="{9D21764E-640D-4E6D-85DF-8407E35DAD3F}" srcId="{49BA37FA-4D33-4CC4-9805-477E516A03EE}" destId="{431A74FA-83E0-48D2-9BE7-C4F686358C22}" srcOrd="2" destOrd="0" parTransId="{46E03798-DE6E-4678-933E-1E7E1C70DDD4}" sibTransId="{4457E424-02AE-4B5D-9DBA-7772CC02B742}"/>
    <dgm:cxn modelId="{8BB02D50-6DBB-4EA3-AD89-792E83D96D28}" type="presOf" srcId="{CE0EE731-CB37-44D3-86AC-E39464F3F65D}" destId="{0A95D3DE-FBB8-48A1-9AE9-57DCFA9E1E95}" srcOrd="0" destOrd="0" presId="urn:microsoft.com/office/officeart/2005/8/layout/hierarchy5"/>
    <dgm:cxn modelId="{31CA3552-3F05-40EC-81C6-916A38FBBE64}" type="presOf" srcId="{3954C6A2-77D0-4AE4-9F85-33C0EFA72706}" destId="{BB11C8E9-2A61-4B8E-994F-AE693E9E1D9F}" srcOrd="0" destOrd="0" presId="urn:microsoft.com/office/officeart/2005/8/layout/hierarchy5"/>
    <dgm:cxn modelId="{F7D56A72-4A13-4E4A-92D3-5CFBB222EB73}" type="presOf" srcId="{9E7FC37F-146D-485C-9542-8E91909BE5CD}" destId="{F0B3B00E-4EE4-4CC8-B8C7-9A4592E24DC7}" srcOrd="0" destOrd="0" presId="urn:microsoft.com/office/officeart/2005/8/layout/hierarchy5"/>
    <dgm:cxn modelId="{0C6DDC83-D91F-4E9D-8A1E-809E296E0697}" type="presOf" srcId="{3954C6A2-77D0-4AE4-9F85-33C0EFA72706}" destId="{AAD45C8A-E3EB-4D04-A0A6-F79CBF5295FC}" srcOrd="1" destOrd="0" presId="urn:microsoft.com/office/officeart/2005/8/layout/hierarchy5"/>
    <dgm:cxn modelId="{B326E18C-57F1-41D6-B50A-60EE100E76FE}" type="presOf" srcId="{2A23E038-6A45-452A-98BE-8D2008433444}" destId="{3E8D7C87-2B3A-4085-888D-A89538D9D3F6}" srcOrd="0" destOrd="0" presId="urn:microsoft.com/office/officeart/2005/8/layout/hierarchy5"/>
    <dgm:cxn modelId="{0EAEAA8D-D340-4454-8006-951C25A3F44D}" type="presOf" srcId="{CF3BE932-46A0-4367-A050-141D70D586AE}" destId="{68137479-8CCE-43EE-8976-D0DA4BE83C81}" srcOrd="0" destOrd="0" presId="urn:microsoft.com/office/officeart/2005/8/layout/hierarchy5"/>
    <dgm:cxn modelId="{5C9EFA9A-E09C-4C18-8520-89A132F0EB06}" type="presOf" srcId="{2D290066-C2E8-425C-9D46-D9F7FFEC97CC}" destId="{ABA87DD2-FDAE-44AC-8B6C-AA4713D20A26}" srcOrd="0" destOrd="0" presId="urn:microsoft.com/office/officeart/2005/8/layout/hierarchy5"/>
    <dgm:cxn modelId="{6AE02BA4-C26E-46CF-AA5C-FD53F964A555}" type="presOf" srcId="{ADFF5147-AF69-49FD-BED6-1968B41AA98C}" destId="{0DFE9403-12C8-4AF5-A8CF-4E1DDFF59181}" srcOrd="0" destOrd="0" presId="urn:microsoft.com/office/officeart/2005/8/layout/hierarchy5"/>
    <dgm:cxn modelId="{399EDFA4-06F1-4D14-9368-B716A33E28CB}" type="presOf" srcId="{5DCC0068-23C1-4F94-895A-E10A201E48C6}" destId="{BFEE965A-FCD3-477B-BC30-8C9109CA3EA0}" srcOrd="0" destOrd="0" presId="urn:microsoft.com/office/officeart/2005/8/layout/hierarchy5"/>
    <dgm:cxn modelId="{79671FBB-5E48-477A-B8F8-9584C1CD70FB}" srcId="{49BA37FA-4D33-4CC4-9805-477E516A03EE}" destId="{CE0EE731-CB37-44D3-86AC-E39464F3F65D}" srcOrd="3" destOrd="0" parTransId="{67A2F93A-E51A-4787-A62E-64EFA34EE94A}" sibTransId="{A05D4424-80B1-4F95-B20F-40E963AFD7D0}"/>
    <dgm:cxn modelId="{44E189BE-CD26-41CF-A1B1-87DA0D49D3F5}" type="presOf" srcId="{2D290066-C2E8-425C-9D46-D9F7FFEC97CC}" destId="{8A6C69F9-21AB-420D-9698-2A3BD7074051}" srcOrd="1" destOrd="0" presId="urn:microsoft.com/office/officeart/2005/8/layout/hierarchy5"/>
    <dgm:cxn modelId="{4BCB66BF-9C70-4126-91A3-953BF9FB3F28}" type="presOf" srcId="{ADFF5147-AF69-49FD-BED6-1968B41AA98C}" destId="{B4761C10-A0A0-4684-B925-6131E183C537}" srcOrd="1" destOrd="0" presId="urn:microsoft.com/office/officeart/2005/8/layout/hierarchy5"/>
    <dgm:cxn modelId="{BA49ADCE-C4EF-4CA0-BEB2-8B3F4C97D5B7}" type="presOf" srcId="{5DB9F46D-2F2F-44B5-92FF-862B5FAC3BBF}" destId="{2C0D061D-B286-4CA0-8A68-64AC63B4B7A5}" srcOrd="0" destOrd="0" presId="urn:microsoft.com/office/officeart/2005/8/layout/hierarchy5"/>
    <dgm:cxn modelId="{959ED1CE-B692-4DD9-A03D-4FA71EB0A8BE}" srcId="{5DCC0068-23C1-4F94-895A-E10A201E48C6}" destId="{CF3BE932-46A0-4367-A050-141D70D586AE}" srcOrd="0" destOrd="0" parTransId="{DFABAB5B-51F3-4D0F-8AD3-47F44FEE8E80}" sibTransId="{3A8F222B-9F77-4FB7-BE83-BD43AE844EA5}"/>
    <dgm:cxn modelId="{4457E8D5-A24C-4F4C-BA5D-99721C545E64}" srcId="{49BA37FA-4D33-4CC4-9805-477E516A03EE}" destId="{598BB020-2F10-450A-8B70-92CD9B781441}" srcOrd="1" destOrd="0" parTransId="{F6F6D82C-94E4-470B-ACE9-8DE63CFB5842}" sibTransId="{2EF3DB59-4403-46F4-82F0-9BCB2C510E7B}"/>
    <dgm:cxn modelId="{ABAC52D7-E935-4F06-BCAB-2A26C576504F}" type="presOf" srcId="{49BA37FA-4D33-4CC4-9805-477E516A03EE}" destId="{CA10F72C-1863-4704-85C8-7515E2F4489E}" srcOrd="0" destOrd="0" presId="urn:microsoft.com/office/officeart/2005/8/layout/hierarchy5"/>
    <dgm:cxn modelId="{917C96D7-3106-4669-AA11-9C8A60302673}" type="presOf" srcId="{C731D21E-6106-40CE-8EE4-304CB8D07AAC}" destId="{05FF1CC4-EEEC-449B-90C4-95FBB6DEC426}" srcOrd="0" destOrd="0" presId="urn:microsoft.com/office/officeart/2005/8/layout/hierarchy5"/>
    <dgm:cxn modelId="{322E52F5-CC2B-4618-B3AC-5B192897E07F}" srcId="{5DB9F46D-2F2F-44B5-92FF-862B5FAC3BBF}" destId="{4FE3CCD8-DC6A-4BCF-BDF2-83FA04702251}" srcOrd="0" destOrd="0" parTransId="{ADFF5147-AF69-49FD-BED6-1968B41AA98C}" sibTransId="{DBFCFDEA-A64F-410E-925E-FEA441158410}"/>
    <dgm:cxn modelId="{77BBDFFD-DA7F-48B2-93A4-B95F2CF90859}" type="presOf" srcId="{CE0EE731-CB37-44D3-86AC-E39464F3F65D}" destId="{827C442A-1BEC-4F4D-9602-BDF02AC0541C}" srcOrd="1" destOrd="0" presId="urn:microsoft.com/office/officeart/2005/8/layout/hierarchy5"/>
    <dgm:cxn modelId="{23E43C3A-9734-4406-9ED4-4E3DC1D7446C}" type="presParOf" srcId="{CA10F72C-1863-4704-85C8-7515E2F4489E}" destId="{DB7DB78A-F153-4161-9C01-5BF058F22749}" srcOrd="0" destOrd="0" presId="urn:microsoft.com/office/officeart/2005/8/layout/hierarchy5"/>
    <dgm:cxn modelId="{A5DA9FBC-0174-41E5-AC4C-DAA402A9E4FE}" type="presParOf" srcId="{DB7DB78A-F153-4161-9C01-5BF058F22749}" destId="{2DA76897-D37C-4309-A7B0-BB9507EE6943}" srcOrd="0" destOrd="0" presId="urn:microsoft.com/office/officeart/2005/8/layout/hierarchy5"/>
    <dgm:cxn modelId="{8525D1F1-8A49-49D6-8F7E-D800FFED8027}" type="presParOf" srcId="{DB7DB78A-F153-4161-9C01-5BF058F22749}" destId="{43F1D7BB-7A66-43B1-ABE8-6A53955F5E8E}" srcOrd="1" destOrd="0" presId="urn:microsoft.com/office/officeart/2005/8/layout/hierarchy5"/>
    <dgm:cxn modelId="{7CBD58AA-B6EF-411D-90F0-18468F8CA196}" type="presParOf" srcId="{43F1D7BB-7A66-43B1-ABE8-6A53955F5E8E}" destId="{113006C8-D760-4FAF-96AB-3B45DD3264DA}" srcOrd="0" destOrd="0" presId="urn:microsoft.com/office/officeart/2005/8/layout/hierarchy5"/>
    <dgm:cxn modelId="{9AA330AD-D6B7-4EFA-9B84-8EE7480B7547}" type="presParOf" srcId="{113006C8-D760-4FAF-96AB-3B45DD3264DA}" destId="{2C0D061D-B286-4CA0-8A68-64AC63B4B7A5}" srcOrd="0" destOrd="0" presId="urn:microsoft.com/office/officeart/2005/8/layout/hierarchy5"/>
    <dgm:cxn modelId="{8DF83B12-7F49-4AAE-937A-0BF46E50F690}" type="presParOf" srcId="{113006C8-D760-4FAF-96AB-3B45DD3264DA}" destId="{AF798149-0F2F-43E1-B4BA-DB2AE675D9CE}" srcOrd="1" destOrd="0" presId="urn:microsoft.com/office/officeart/2005/8/layout/hierarchy5"/>
    <dgm:cxn modelId="{6CACA1DD-2575-424B-81DE-2A3065C622F7}" type="presParOf" srcId="{AF798149-0F2F-43E1-B4BA-DB2AE675D9CE}" destId="{0DFE9403-12C8-4AF5-A8CF-4E1DDFF59181}" srcOrd="0" destOrd="0" presId="urn:microsoft.com/office/officeart/2005/8/layout/hierarchy5"/>
    <dgm:cxn modelId="{80E9D6E9-7A2E-412F-B66D-CAA6C40E3DF7}" type="presParOf" srcId="{0DFE9403-12C8-4AF5-A8CF-4E1DDFF59181}" destId="{B4761C10-A0A0-4684-B925-6131E183C537}" srcOrd="0" destOrd="0" presId="urn:microsoft.com/office/officeart/2005/8/layout/hierarchy5"/>
    <dgm:cxn modelId="{4D09C41F-FBA2-42AA-BD6A-816ACA29804E}" type="presParOf" srcId="{AF798149-0F2F-43E1-B4BA-DB2AE675D9CE}" destId="{9249D7CC-9272-4B1D-88E2-4B5827F5A694}" srcOrd="1" destOrd="0" presId="urn:microsoft.com/office/officeart/2005/8/layout/hierarchy5"/>
    <dgm:cxn modelId="{BBFE0F36-2840-4B41-BF54-58725EEA8167}" type="presParOf" srcId="{9249D7CC-9272-4B1D-88E2-4B5827F5A694}" destId="{F882C8C4-41C7-4B3C-A567-85130135BCB8}" srcOrd="0" destOrd="0" presId="urn:microsoft.com/office/officeart/2005/8/layout/hierarchy5"/>
    <dgm:cxn modelId="{FA2FF581-80A9-4F30-9159-9DC9A5E07284}" type="presParOf" srcId="{9249D7CC-9272-4B1D-88E2-4B5827F5A694}" destId="{C07CE610-62EE-485A-B4AF-BF166B322AE9}" srcOrd="1" destOrd="0" presId="urn:microsoft.com/office/officeart/2005/8/layout/hierarchy5"/>
    <dgm:cxn modelId="{16C15303-6144-43F3-9FDC-D390D272A202}" type="presParOf" srcId="{C07CE610-62EE-485A-B4AF-BF166B322AE9}" destId="{BB11C8E9-2A61-4B8E-994F-AE693E9E1D9F}" srcOrd="0" destOrd="0" presId="urn:microsoft.com/office/officeart/2005/8/layout/hierarchy5"/>
    <dgm:cxn modelId="{9E4CFDCC-3840-4BBD-9040-9766DF5D5E65}" type="presParOf" srcId="{BB11C8E9-2A61-4B8E-994F-AE693E9E1D9F}" destId="{AAD45C8A-E3EB-4D04-A0A6-F79CBF5295FC}" srcOrd="0" destOrd="0" presId="urn:microsoft.com/office/officeart/2005/8/layout/hierarchy5"/>
    <dgm:cxn modelId="{BB534023-FEBB-40DF-A190-9B6F090AAE3D}" type="presParOf" srcId="{C07CE610-62EE-485A-B4AF-BF166B322AE9}" destId="{51E71D74-F7EC-4BC0-8970-3037A10A48B8}" srcOrd="1" destOrd="0" presId="urn:microsoft.com/office/officeart/2005/8/layout/hierarchy5"/>
    <dgm:cxn modelId="{89B4A8B7-1325-4598-B59D-6D55FE869FB9}" type="presParOf" srcId="{51E71D74-F7EC-4BC0-8970-3037A10A48B8}" destId="{05FF1CC4-EEEC-449B-90C4-95FBB6DEC426}" srcOrd="0" destOrd="0" presId="urn:microsoft.com/office/officeart/2005/8/layout/hierarchy5"/>
    <dgm:cxn modelId="{6398BF33-807C-491D-9460-842D8A83118F}" type="presParOf" srcId="{51E71D74-F7EC-4BC0-8970-3037A10A48B8}" destId="{BBBA12BE-F69E-4CC1-8768-D4DBB73CC048}" srcOrd="1" destOrd="0" presId="urn:microsoft.com/office/officeart/2005/8/layout/hierarchy5"/>
    <dgm:cxn modelId="{EA868CE1-86B3-4D00-8FB1-B24995FC72A6}" type="presParOf" srcId="{C07CE610-62EE-485A-B4AF-BF166B322AE9}" destId="{3E8D7C87-2B3A-4085-888D-A89538D9D3F6}" srcOrd="2" destOrd="0" presId="urn:microsoft.com/office/officeart/2005/8/layout/hierarchy5"/>
    <dgm:cxn modelId="{4E20F7AB-3611-4A2C-8CC4-88932EBCD2E1}" type="presParOf" srcId="{3E8D7C87-2B3A-4085-888D-A89538D9D3F6}" destId="{311CACB9-3DB2-4994-9615-2E84DB2F5AB4}" srcOrd="0" destOrd="0" presId="urn:microsoft.com/office/officeart/2005/8/layout/hierarchy5"/>
    <dgm:cxn modelId="{C6ABD37A-4C6C-4F98-8A79-854C8D0EC4E9}" type="presParOf" srcId="{C07CE610-62EE-485A-B4AF-BF166B322AE9}" destId="{297C8C09-6030-40F6-B7AA-A5604411E981}" srcOrd="3" destOrd="0" presId="urn:microsoft.com/office/officeart/2005/8/layout/hierarchy5"/>
    <dgm:cxn modelId="{DB4B0758-E20A-476D-8D51-252397ABB8AD}" type="presParOf" srcId="{297C8C09-6030-40F6-B7AA-A5604411E981}" destId="{5567A7DB-47F0-445E-88C7-9960C79A6E2E}" srcOrd="0" destOrd="0" presId="urn:microsoft.com/office/officeart/2005/8/layout/hierarchy5"/>
    <dgm:cxn modelId="{67375308-C524-4A6A-A7DA-36ECF0863BA3}" type="presParOf" srcId="{297C8C09-6030-40F6-B7AA-A5604411E981}" destId="{8A3F448D-AD54-4544-A07B-CE3BA4CFF5DA}" srcOrd="1" destOrd="0" presId="urn:microsoft.com/office/officeart/2005/8/layout/hierarchy5"/>
    <dgm:cxn modelId="{F05A173C-CDBB-4A6C-922F-B0985F0FA240}" type="presParOf" srcId="{AF798149-0F2F-43E1-B4BA-DB2AE675D9CE}" destId="{C3789D28-E3B1-4A46-92BF-474B7E46DABA}" srcOrd="2" destOrd="0" presId="urn:microsoft.com/office/officeart/2005/8/layout/hierarchy5"/>
    <dgm:cxn modelId="{A1D167A5-D581-4D6F-B349-7E2E1F7192E0}" type="presParOf" srcId="{C3789D28-E3B1-4A46-92BF-474B7E46DABA}" destId="{637E6AEB-AD46-46E2-9726-5B5FFFCCE610}" srcOrd="0" destOrd="0" presId="urn:microsoft.com/office/officeart/2005/8/layout/hierarchy5"/>
    <dgm:cxn modelId="{CA230DDF-6179-41F5-A83A-FC15E5967456}" type="presParOf" srcId="{AF798149-0F2F-43E1-B4BA-DB2AE675D9CE}" destId="{1A72F66C-1293-4C63-B8B3-BF56F77D33B2}" srcOrd="3" destOrd="0" presId="urn:microsoft.com/office/officeart/2005/8/layout/hierarchy5"/>
    <dgm:cxn modelId="{E1FB36FD-BDDF-495A-90E2-DECE5CE34FBD}" type="presParOf" srcId="{1A72F66C-1293-4C63-B8B3-BF56F77D33B2}" destId="{BFEE965A-FCD3-477B-BC30-8C9109CA3EA0}" srcOrd="0" destOrd="0" presId="urn:microsoft.com/office/officeart/2005/8/layout/hierarchy5"/>
    <dgm:cxn modelId="{95A68383-753E-4B6E-866B-2DC089A37F89}" type="presParOf" srcId="{1A72F66C-1293-4C63-B8B3-BF56F77D33B2}" destId="{F7C5D02B-5E6B-4919-A315-7633C6674D77}" srcOrd="1" destOrd="0" presId="urn:microsoft.com/office/officeart/2005/8/layout/hierarchy5"/>
    <dgm:cxn modelId="{FE1BD496-2952-4CF1-9012-DE50156CC36D}" type="presParOf" srcId="{F7C5D02B-5E6B-4919-A315-7633C6674D77}" destId="{F114A0F5-FCFB-4F8F-8664-F2011588696F}" srcOrd="0" destOrd="0" presId="urn:microsoft.com/office/officeart/2005/8/layout/hierarchy5"/>
    <dgm:cxn modelId="{0E2CBA96-3A82-4447-B7CA-AC1BACD6EA10}" type="presParOf" srcId="{F114A0F5-FCFB-4F8F-8664-F2011588696F}" destId="{9039462A-5C53-4991-B6CF-77391BD55460}" srcOrd="0" destOrd="0" presId="urn:microsoft.com/office/officeart/2005/8/layout/hierarchy5"/>
    <dgm:cxn modelId="{3953D339-E8B4-4B89-BEE1-198226A09C00}" type="presParOf" srcId="{F7C5D02B-5E6B-4919-A315-7633C6674D77}" destId="{72AC8A4C-0B56-4EC1-9E6F-6EB7C911CB3E}" srcOrd="1" destOrd="0" presId="urn:microsoft.com/office/officeart/2005/8/layout/hierarchy5"/>
    <dgm:cxn modelId="{01A79088-8357-44EC-B4AB-E3345667B9F3}" type="presParOf" srcId="{72AC8A4C-0B56-4EC1-9E6F-6EB7C911CB3E}" destId="{68137479-8CCE-43EE-8976-D0DA4BE83C81}" srcOrd="0" destOrd="0" presId="urn:microsoft.com/office/officeart/2005/8/layout/hierarchy5"/>
    <dgm:cxn modelId="{001E9488-F399-4288-911E-7EFDB4B249B3}" type="presParOf" srcId="{72AC8A4C-0B56-4EC1-9E6F-6EB7C911CB3E}" destId="{AF8A03D2-8BDD-4DBE-948B-57FCE44A27AC}" srcOrd="1" destOrd="0" presId="urn:microsoft.com/office/officeart/2005/8/layout/hierarchy5"/>
    <dgm:cxn modelId="{5483813A-B675-4FC1-AB59-FA3DA8B2392E}" type="presParOf" srcId="{F7C5D02B-5E6B-4919-A315-7633C6674D77}" destId="{ABA87DD2-FDAE-44AC-8B6C-AA4713D20A26}" srcOrd="2" destOrd="0" presId="urn:microsoft.com/office/officeart/2005/8/layout/hierarchy5"/>
    <dgm:cxn modelId="{6262AE46-D518-4BF7-B8DF-1D71AE50BFB3}" type="presParOf" srcId="{ABA87DD2-FDAE-44AC-8B6C-AA4713D20A26}" destId="{8A6C69F9-21AB-420D-9698-2A3BD7074051}" srcOrd="0" destOrd="0" presId="urn:microsoft.com/office/officeart/2005/8/layout/hierarchy5"/>
    <dgm:cxn modelId="{1B6563F4-1AFE-44F9-A655-AE575CFBF795}" type="presParOf" srcId="{F7C5D02B-5E6B-4919-A315-7633C6674D77}" destId="{9C5337E3-2CD0-49AF-87FE-EB4BB53AAF14}" srcOrd="3" destOrd="0" presId="urn:microsoft.com/office/officeart/2005/8/layout/hierarchy5"/>
    <dgm:cxn modelId="{3D3BCCA3-AD55-4B84-8D52-476B0DB48293}" type="presParOf" srcId="{9C5337E3-2CD0-49AF-87FE-EB4BB53AAF14}" destId="{F0B3B00E-4EE4-4CC8-B8C7-9A4592E24DC7}" srcOrd="0" destOrd="0" presId="urn:microsoft.com/office/officeart/2005/8/layout/hierarchy5"/>
    <dgm:cxn modelId="{9FB00848-B88D-47CA-BB8F-768A355E6BBB}" type="presParOf" srcId="{9C5337E3-2CD0-49AF-87FE-EB4BB53AAF14}" destId="{E287EE09-F865-49A3-9E18-237E5A4D31F3}" srcOrd="1" destOrd="0" presId="urn:microsoft.com/office/officeart/2005/8/layout/hierarchy5"/>
    <dgm:cxn modelId="{BDD90DC4-2450-40F6-BDED-8F40C10C9F0E}" type="presParOf" srcId="{CA10F72C-1863-4704-85C8-7515E2F4489E}" destId="{05A4C373-D8FC-44C6-8C8F-C41234E86A8D}" srcOrd="1" destOrd="0" presId="urn:microsoft.com/office/officeart/2005/8/layout/hierarchy5"/>
    <dgm:cxn modelId="{115FB485-3651-4BE2-9A07-BDBA154126D5}" type="presParOf" srcId="{05A4C373-D8FC-44C6-8C8F-C41234E86A8D}" destId="{4DE46CE5-44CC-4887-B37A-C44028819203}" srcOrd="0" destOrd="0" presId="urn:microsoft.com/office/officeart/2005/8/layout/hierarchy5"/>
    <dgm:cxn modelId="{F4897D1B-6586-4F21-9C1F-863527F681AA}" type="presParOf" srcId="{4DE46CE5-44CC-4887-B37A-C44028819203}" destId="{CD428CDC-4558-46E1-A351-D0D69E5AFEC8}" srcOrd="0" destOrd="0" presId="urn:microsoft.com/office/officeart/2005/8/layout/hierarchy5"/>
    <dgm:cxn modelId="{CB52855F-DD37-4040-9049-25D68A30E9BD}" type="presParOf" srcId="{4DE46CE5-44CC-4887-B37A-C44028819203}" destId="{1BF415B3-13F3-4906-B89C-364B7511006B}" srcOrd="1" destOrd="0" presId="urn:microsoft.com/office/officeart/2005/8/layout/hierarchy5"/>
    <dgm:cxn modelId="{8BF4AB10-53A9-4901-BFB9-32DC83316702}" type="presParOf" srcId="{05A4C373-D8FC-44C6-8C8F-C41234E86A8D}" destId="{81177A6C-37FD-40E3-8D31-A3FE96273EBF}" srcOrd="1" destOrd="0" presId="urn:microsoft.com/office/officeart/2005/8/layout/hierarchy5"/>
    <dgm:cxn modelId="{73B700A4-2440-4549-95ED-A08386926C39}" type="presParOf" srcId="{81177A6C-37FD-40E3-8D31-A3FE96273EBF}" destId="{4FB42568-5641-4737-9E24-A669B2094123}" srcOrd="0" destOrd="0" presId="urn:microsoft.com/office/officeart/2005/8/layout/hierarchy5"/>
    <dgm:cxn modelId="{EDA9E2F1-3440-4362-950D-845B43CDF3B4}" type="presParOf" srcId="{05A4C373-D8FC-44C6-8C8F-C41234E86A8D}" destId="{DE2C2C9F-7DA0-43B5-ADB9-DA8BC239176D}" srcOrd="2" destOrd="0" presId="urn:microsoft.com/office/officeart/2005/8/layout/hierarchy5"/>
    <dgm:cxn modelId="{20BFFFE3-2ABC-4054-8577-DE7796A2380B}" type="presParOf" srcId="{DE2C2C9F-7DA0-43B5-ADB9-DA8BC239176D}" destId="{8322B5D2-09DB-4E77-B21C-8757325DD843}" srcOrd="0" destOrd="0" presId="urn:microsoft.com/office/officeart/2005/8/layout/hierarchy5"/>
    <dgm:cxn modelId="{E0776DE3-AA5A-40BE-949D-D46ED82BF7BF}" type="presParOf" srcId="{DE2C2C9F-7DA0-43B5-ADB9-DA8BC239176D}" destId="{FD314806-1213-4587-885F-5180C8429DE9}" srcOrd="1" destOrd="0" presId="urn:microsoft.com/office/officeart/2005/8/layout/hierarchy5"/>
    <dgm:cxn modelId="{5642BC1C-3E15-48C4-8C61-4AEC6001A0D4}" type="presParOf" srcId="{05A4C373-D8FC-44C6-8C8F-C41234E86A8D}" destId="{48EF0813-6681-4DA8-BE1B-80B1E9E61FC4}" srcOrd="3" destOrd="0" presId="urn:microsoft.com/office/officeart/2005/8/layout/hierarchy5"/>
    <dgm:cxn modelId="{511394D1-06E6-488B-8D9A-F85569AEBC07}" type="presParOf" srcId="{48EF0813-6681-4DA8-BE1B-80B1E9E61FC4}" destId="{BCBB3D95-66EB-4785-8E70-C6430D55E8DA}" srcOrd="0" destOrd="0" presId="urn:microsoft.com/office/officeart/2005/8/layout/hierarchy5"/>
    <dgm:cxn modelId="{64FB05B0-1F63-4405-8CB5-8F6F8BF5F5C9}" type="presParOf" srcId="{05A4C373-D8FC-44C6-8C8F-C41234E86A8D}" destId="{BDB24B39-4B02-4ECC-BBE2-C21A47F7A2BB}" srcOrd="4" destOrd="0" presId="urn:microsoft.com/office/officeart/2005/8/layout/hierarchy5"/>
    <dgm:cxn modelId="{3D84970E-D0F0-449C-A591-0CF789D1636B}" type="presParOf" srcId="{BDB24B39-4B02-4ECC-BBE2-C21A47F7A2BB}" destId="{0A95D3DE-FBB8-48A1-9AE9-57DCFA9E1E95}" srcOrd="0" destOrd="0" presId="urn:microsoft.com/office/officeart/2005/8/layout/hierarchy5"/>
    <dgm:cxn modelId="{7549D3F9-CE24-42F6-9934-B5B0B39E97B0}" type="presParOf" srcId="{BDB24B39-4B02-4ECC-BBE2-C21A47F7A2BB}" destId="{827C442A-1BEC-4F4D-9602-BDF02AC0541C}" srcOrd="1" destOrd="0" presId="urn:microsoft.com/office/officeart/2005/8/layout/hierarchy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95D3DE-FBB8-48A1-9AE9-57DCFA9E1E95}">
      <dsp:nvSpPr>
        <dsp:cNvPr id="0" name=""/>
        <dsp:cNvSpPr/>
      </dsp:nvSpPr>
      <dsp:spPr>
        <a:xfrm>
          <a:off x="3502044" y="0"/>
          <a:ext cx="1138267"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28016" tIns="128016" rIns="128016" bIns="128016" numCol="1" spcCol="1270" anchor="ctr" anchorCtr="0">
          <a:noAutofit/>
        </a:bodyPr>
        <a:lstStyle/>
        <a:p>
          <a:pPr marL="0" lvl="0" indent="0" algn="ctr" defTabSz="800100">
            <a:lnSpc>
              <a:spcPct val="90000"/>
            </a:lnSpc>
            <a:spcBef>
              <a:spcPct val="0"/>
            </a:spcBef>
            <a:spcAft>
              <a:spcPct val="35000"/>
            </a:spcAft>
            <a:buNone/>
          </a:pPr>
          <a:endParaRPr lang="el-GR" sz="1800" kern="1200"/>
        </a:p>
      </dsp:txBody>
      <dsp:txXfrm>
        <a:off x="3502044" y="0"/>
        <a:ext cx="1138267" cy="960120"/>
      </dsp:txXfrm>
    </dsp:sp>
    <dsp:sp modelId="{8322B5D2-09DB-4E77-B21C-8757325DD843}">
      <dsp:nvSpPr>
        <dsp:cNvPr id="0" name=""/>
        <dsp:cNvSpPr/>
      </dsp:nvSpPr>
      <dsp:spPr>
        <a:xfrm>
          <a:off x="2174066" y="0"/>
          <a:ext cx="1138267"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28016" tIns="128016" rIns="128016" bIns="128016" numCol="1" spcCol="1270" anchor="ctr" anchorCtr="0">
          <a:noAutofit/>
        </a:bodyPr>
        <a:lstStyle/>
        <a:p>
          <a:pPr marL="0" lvl="0" indent="0" algn="ctr" defTabSz="800100">
            <a:lnSpc>
              <a:spcPct val="90000"/>
            </a:lnSpc>
            <a:spcBef>
              <a:spcPct val="0"/>
            </a:spcBef>
            <a:spcAft>
              <a:spcPct val="35000"/>
            </a:spcAft>
            <a:buNone/>
          </a:pPr>
          <a:endParaRPr lang="el-GR" sz="1800" kern="1200"/>
        </a:p>
      </dsp:txBody>
      <dsp:txXfrm>
        <a:off x="2174066" y="0"/>
        <a:ext cx="1138267" cy="960120"/>
      </dsp:txXfrm>
    </dsp:sp>
    <dsp:sp modelId="{CD428CDC-4558-46E1-A351-D0D69E5AFEC8}">
      <dsp:nvSpPr>
        <dsp:cNvPr id="0" name=""/>
        <dsp:cNvSpPr/>
      </dsp:nvSpPr>
      <dsp:spPr>
        <a:xfrm>
          <a:off x="846087" y="0"/>
          <a:ext cx="1138267"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28016" tIns="128016" rIns="128016" bIns="128016" numCol="1" spcCol="1270" anchor="ctr" anchorCtr="0">
          <a:noAutofit/>
        </a:bodyPr>
        <a:lstStyle/>
        <a:p>
          <a:pPr marL="0" lvl="0" indent="0" algn="ctr" defTabSz="800100">
            <a:lnSpc>
              <a:spcPct val="90000"/>
            </a:lnSpc>
            <a:spcBef>
              <a:spcPct val="0"/>
            </a:spcBef>
            <a:spcAft>
              <a:spcPct val="35000"/>
            </a:spcAft>
            <a:buNone/>
          </a:pPr>
          <a:endParaRPr lang="el-GR" sz="1800" kern="1200"/>
        </a:p>
      </dsp:txBody>
      <dsp:txXfrm>
        <a:off x="846087" y="0"/>
        <a:ext cx="1138267" cy="960120"/>
      </dsp:txXfrm>
    </dsp:sp>
    <dsp:sp modelId="{2C0D061D-B286-4CA0-8A68-64AC63B4B7A5}">
      <dsp:nvSpPr>
        <dsp:cNvPr id="0" name=""/>
        <dsp:cNvSpPr/>
      </dsp:nvSpPr>
      <dsp:spPr>
        <a:xfrm>
          <a:off x="940943" y="1779112"/>
          <a:ext cx="948556" cy="47427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l-GR" sz="1400" kern="1200"/>
            <a:t>ΣΤΕΥΗ</a:t>
          </a:r>
        </a:p>
      </dsp:txBody>
      <dsp:txXfrm>
        <a:off x="954834" y="1793003"/>
        <a:ext cx="920774" cy="446496"/>
      </dsp:txXfrm>
    </dsp:sp>
    <dsp:sp modelId="{0DFE9403-12C8-4AF5-A8CF-4E1DDFF59181}">
      <dsp:nvSpPr>
        <dsp:cNvPr id="0" name=""/>
        <dsp:cNvSpPr/>
      </dsp:nvSpPr>
      <dsp:spPr>
        <a:xfrm rot="18289469">
          <a:off x="1747004" y="1730204"/>
          <a:ext cx="664412" cy="26674"/>
        </a:xfrm>
        <a:custGeom>
          <a:avLst/>
          <a:gdLst/>
          <a:ahLst/>
          <a:cxnLst/>
          <a:rect l="0" t="0" r="0" b="0"/>
          <a:pathLst>
            <a:path>
              <a:moveTo>
                <a:pt x="0" y="13337"/>
              </a:moveTo>
              <a:lnTo>
                <a:pt x="664412" y="1333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p>
      </dsp:txBody>
      <dsp:txXfrm>
        <a:off x="2062600" y="1726931"/>
        <a:ext cx="33220" cy="33220"/>
      </dsp:txXfrm>
    </dsp:sp>
    <dsp:sp modelId="{F882C8C4-41C7-4B3C-A567-85130135BCB8}">
      <dsp:nvSpPr>
        <dsp:cNvPr id="0" name=""/>
        <dsp:cNvSpPr/>
      </dsp:nvSpPr>
      <dsp:spPr>
        <a:xfrm>
          <a:off x="2268921" y="1233693"/>
          <a:ext cx="948556" cy="47427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l-GR" sz="1400" kern="1200"/>
            <a:t>ΛΕΝΑ</a:t>
          </a:r>
        </a:p>
      </dsp:txBody>
      <dsp:txXfrm>
        <a:off x="2282812" y="1247584"/>
        <a:ext cx="920774" cy="446496"/>
      </dsp:txXfrm>
    </dsp:sp>
    <dsp:sp modelId="{BB11C8E9-2A61-4B8E-994F-AE693E9E1D9F}">
      <dsp:nvSpPr>
        <dsp:cNvPr id="0" name=""/>
        <dsp:cNvSpPr/>
      </dsp:nvSpPr>
      <dsp:spPr>
        <a:xfrm rot="19457599">
          <a:off x="3173559" y="1321139"/>
          <a:ext cx="467260" cy="26674"/>
        </a:xfrm>
        <a:custGeom>
          <a:avLst/>
          <a:gdLst/>
          <a:ahLst/>
          <a:cxnLst/>
          <a:rect l="0" t="0" r="0" b="0"/>
          <a:pathLst>
            <a:path>
              <a:moveTo>
                <a:pt x="0" y="13337"/>
              </a:moveTo>
              <a:lnTo>
                <a:pt x="467260"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p>
      </dsp:txBody>
      <dsp:txXfrm>
        <a:off x="3395507" y="1322795"/>
        <a:ext cx="23363" cy="23363"/>
      </dsp:txXfrm>
    </dsp:sp>
    <dsp:sp modelId="{05FF1CC4-EEEC-449B-90C4-95FBB6DEC426}">
      <dsp:nvSpPr>
        <dsp:cNvPr id="0" name=""/>
        <dsp:cNvSpPr/>
      </dsp:nvSpPr>
      <dsp:spPr>
        <a:xfrm>
          <a:off x="3596900" y="960983"/>
          <a:ext cx="948556" cy="47427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l-GR" sz="1400" kern="1200"/>
            <a:t>ΣΤΑΥΡΟΥΛΑ</a:t>
          </a:r>
        </a:p>
      </dsp:txBody>
      <dsp:txXfrm>
        <a:off x="3610791" y="974874"/>
        <a:ext cx="920774" cy="446496"/>
      </dsp:txXfrm>
    </dsp:sp>
    <dsp:sp modelId="{3E8D7C87-2B3A-4085-888D-A89538D9D3F6}">
      <dsp:nvSpPr>
        <dsp:cNvPr id="0" name=""/>
        <dsp:cNvSpPr/>
      </dsp:nvSpPr>
      <dsp:spPr>
        <a:xfrm rot="2142401">
          <a:off x="3173559" y="1593849"/>
          <a:ext cx="467260" cy="26674"/>
        </a:xfrm>
        <a:custGeom>
          <a:avLst/>
          <a:gdLst/>
          <a:ahLst/>
          <a:cxnLst/>
          <a:rect l="0" t="0" r="0" b="0"/>
          <a:pathLst>
            <a:path>
              <a:moveTo>
                <a:pt x="0" y="13337"/>
              </a:moveTo>
              <a:lnTo>
                <a:pt x="467260"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p>
      </dsp:txBody>
      <dsp:txXfrm>
        <a:off x="3395507" y="1595505"/>
        <a:ext cx="23363" cy="23363"/>
      </dsp:txXfrm>
    </dsp:sp>
    <dsp:sp modelId="{5567A7DB-47F0-445E-88C7-9960C79A6E2E}">
      <dsp:nvSpPr>
        <dsp:cNvPr id="0" name=""/>
        <dsp:cNvSpPr/>
      </dsp:nvSpPr>
      <dsp:spPr>
        <a:xfrm>
          <a:off x="3596900" y="1506403"/>
          <a:ext cx="948556" cy="47427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l-GR" sz="1400" kern="1200"/>
            <a:t>ΔΗΜΗΤΡΗΣ</a:t>
          </a:r>
        </a:p>
      </dsp:txBody>
      <dsp:txXfrm>
        <a:off x="3610791" y="1520294"/>
        <a:ext cx="920774" cy="446496"/>
      </dsp:txXfrm>
    </dsp:sp>
    <dsp:sp modelId="{C3789D28-E3B1-4A46-92BF-474B7E46DABA}">
      <dsp:nvSpPr>
        <dsp:cNvPr id="0" name=""/>
        <dsp:cNvSpPr/>
      </dsp:nvSpPr>
      <dsp:spPr>
        <a:xfrm rot="3310531">
          <a:off x="1747004" y="2275624"/>
          <a:ext cx="664412" cy="26674"/>
        </a:xfrm>
        <a:custGeom>
          <a:avLst/>
          <a:gdLst/>
          <a:ahLst/>
          <a:cxnLst/>
          <a:rect l="0" t="0" r="0" b="0"/>
          <a:pathLst>
            <a:path>
              <a:moveTo>
                <a:pt x="0" y="13337"/>
              </a:moveTo>
              <a:lnTo>
                <a:pt x="664412" y="1333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p>
      </dsp:txBody>
      <dsp:txXfrm>
        <a:off x="2062600" y="2272351"/>
        <a:ext cx="33220" cy="33220"/>
      </dsp:txXfrm>
    </dsp:sp>
    <dsp:sp modelId="{BFEE965A-FCD3-477B-BC30-8C9109CA3EA0}">
      <dsp:nvSpPr>
        <dsp:cNvPr id="0" name=""/>
        <dsp:cNvSpPr/>
      </dsp:nvSpPr>
      <dsp:spPr>
        <a:xfrm>
          <a:off x="2268921" y="2324532"/>
          <a:ext cx="948556" cy="47427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l-GR" sz="1400" kern="1200"/>
            <a:t>ΒΑΓΓΕΛΗΣ</a:t>
          </a:r>
        </a:p>
      </dsp:txBody>
      <dsp:txXfrm>
        <a:off x="2282812" y="2338423"/>
        <a:ext cx="920774" cy="446496"/>
      </dsp:txXfrm>
    </dsp:sp>
    <dsp:sp modelId="{F114A0F5-FCFB-4F8F-8664-F2011588696F}">
      <dsp:nvSpPr>
        <dsp:cNvPr id="0" name=""/>
        <dsp:cNvSpPr/>
      </dsp:nvSpPr>
      <dsp:spPr>
        <a:xfrm rot="19457599">
          <a:off x="3173559" y="2411979"/>
          <a:ext cx="467260" cy="26674"/>
        </a:xfrm>
        <a:custGeom>
          <a:avLst/>
          <a:gdLst/>
          <a:ahLst/>
          <a:cxnLst/>
          <a:rect l="0" t="0" r="0" b="0"/>
          <a:pathLst>
            <a:path>
              <a:moveTo>
                <a:pt x="0" y="13337"/>
              </a:moveTo>
              <a:lnTo>
                <a:pt x="467260"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p>
      </dsp:txBody>
      <dsp:txXfrm>
        <a:off x="3395507" y="2413635"/>
        <a:ext cx="23363" cy="23363"/>
      </dsp:txXfrm>
    </dsp:sp>
    <dsp:sp modelId="{68137479-8CCE-43EE-8976-D0DA4BE83C81}">
      <dsp:nvSpPr>
        <dsp:cNvPr id="0" name=""/>
        <dsp:cNvSpPr/>
      </dsp:nvSpPr>
      <dsp:spPr>
        <a:xfrm>
          <a:off x="3596900" y="2051822"/>
          <a:ext cx="948556" cy="47427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l-GR" sz="1400" kern="1200"/>
            <a:t>ΦΩΤΕΙΝΗ</a:t>
          </a:r>
        </a:p>
      </dsp:txBody>
      <dsp:txXfrm>
        <a:off x="3610791" y="2065713"/>
        <a:ext cx="920774" cy="446496"/>
      </dsp:txXfrm>
    </dsp:sp>
    <dsp:sp modelId="{ABA87DD2-FDAE-44AC-8B6C-AA4713D20A26}">
      <dsp:nvSpPr>
        <dsp:cNvPr id="0" name=""/>
        <dsp:cNvSpPr/>
      </dsp:nvSpPr>
      <dsp:spPr>
        <a:xfrm rot="2142401">
          <a:off x="3173559" y="2684689"/>
          <a:ext cx="467260" cy="26674"/>
        </a:xfrm>
        <a:custGeom>
          <a:avLst/>
          <a:gdLst/>
          <a:ahLst/>
          <a:cxnLst/>
          <a:rect l="0" t="0" r="0" b="0"/>
          <a:pathLst>
            <a:path>
              <a:moveTo>
                <a:pt x="0" y="13337"/>
              </a:moveTo>
              <a:lnTo>
                <a:pt x="467260"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p>
      </dsp:txBody>
      <dsp:txXfrm>
        <a:off x="3395507" y="2686345"/>
        <a:ext cx="23363" cy="23363"/>
      </dsp:txXfrm>
    </dsp:sp>
    <dsp:sp modelId="{F0B3B00E-4EE4-4CC8-B8C7-9A4592E24DC7}">
      <dsp:nvSpPr>
        <dsp:cNvPr id="0" name=""/>
        <dsp:cNvSpPr/>
      </dsp:nvSpPr>
      <dsp:spPr>
        <a:xfrm>
          <a:off x="3596900" y="2597242"/>
          <a:ext cx="948556" cy="47427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l-GR" sz="1400" kern="1200"/>
            <a:t>ΝΙΚΟΣ</a:t>
          </a:r>
        </a:p>
      </dsp:txBody>
      <dsp:txXfrm>
        <a:off x="3610791" y="2611133"/>
        <a:ext cx="920774" cy="44649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Arial">
    <w:panose1 w:val="020B0604020202020204"/>
    <w:charset w:val="A1"/>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454"/>
    <w:rsid w:val="00ED445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3FCAFF2605E4735889A64AFD4332A62">
    <w:name w:val="23FCAFF2605E4735889A64AFD4332A62"/>
    <w:rsid w:val="00ED4454"/>
  </w:style>
  <w:style w:type="character" w:styleId="a3">
    <w:name w:val="Placeholder Text"/>
    <w:basedOn w:val="a0"/>
    <w:uiPriority w:val="99"/>
    <w:semiHidden/>
    <w:rsid w:val="00ED4454"/>
    <w:rPr>
      <w:color w:val="808080"/>
    </w:rPr>
  </w:style>
  <w:style w:type="paragraph" w:customStyle="1" w:styleId="E531A3D370EC464AAC67862F933260F0">
    <w:name w:val="E531A3D370EC464AAC67862F933260F0"/>
    <w:rsid w:val="00ED44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555B8-1C34-45AF-A8DF-36B3936A1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12</Pages>
  <Words>2031</Words>
  <Characters>10973</Characters>
  <Application>Microsoft Office Word</Application>
  <DocSecurity>0</DocSecurity>
  <Lines>91</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ΠΕΡΙΒΑΛΛΟΝΤΙΚΑ              ΠΡΟΒΛΗΜΑΤΑ</dc:title>
  <dc:subject/>
  <dc:creator/>
  <cp:keywords/>
  <dc:description/>
  <cp:lastModifiedBy>stevi kotrotsiou</cp:lastModifiedBy>
  <cp:revision>23</cp:revision>
  <dcterms:created xsi:type="dcterms:W3CDTF">2018-03-26T20:01:00Z</dcterms:created>
  <dcterms:modified xsi:type="dcterms:W3CDTF">2018-03-26T22:06:00Z</dcterms:modified>
</cp:coreProperties>
</file>